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943899" w14:textId="77777777" w:rsidR="004E4738" w:rsidRDefault="007F0902">
      <w:pPr>
        <w:pStyle w:val="1"/>
        <w:spacing w:line="338" w:lineRule="auto"/>
      </w:pPr>
      <w:r>
        <w:t xml:space="preserve">СОГЛАШЕНИЕ  </w:t>
      </w:r>
    </w:p>
    <w:p w14:paraId="004C3B13" w14:textId="77777777" w:rsidR="007F0902" w:rsidRDefault="007F0902">
      <w:pPr>
        <w:pStyle w:val="1"/>
        <w:spacing w:line="338" w:lineRule="auto"/>
      </w:pPr>
      <w:r>
        <w:t xml:space="preserve">о проведении согласованной политики в области стандартизации,  </w:t>
      </w:r>
    </w:p>
    <w:p w14:paraId="0782F430" w14:textId="77777777" w:rsidR="009147C4" w:rsidRDefault="007F0902">
      <w:pPr>
        <w:pStyle w:val="1"/>
        <w:spacing w:line="338" w:lineRule="auto"/>
      </w:pPr>
      <w:r>
        <w:t xml:space="preserve">метрологии и сертификации </w:t>
      </w:r>
    </w:p>
    <w:p w14:paraId="45DE9654" w14:textId="77777777" w:rsidR="009147C4" w:rsidRDefault="007F0902">
      <w:pPr>
        <w:spacing w:after="53" w:line="259" w:lineRule="auto"/>
        <w:ind w:left="55" w:firstLine="0"/>
        <w:jc w:val="center"/>
      </w:pPr>
      <w:r>
        <w:rPr>
          <w:b/>
        </w:rPr>
        <w:t xml:space="preserve"> </w:t>
      </w:r>
    </w:p>
    <w:p w14:paraId="0739E1E9" w14:textId="77777777" w:rsidR="009147C4" w:rsidRDefault="007F0902">
      <w:pPr>
        <w:ind w:firstLine="0"/>
      </w:pPr>
      <w:r>
        <w:t xml:space="preserve">Изменения и дополнения согласно документу:  </w:t>
      </w:r>
    </w:p>
    <w:p w14:paraId="529C6430" w14:textId="77777777" w:rsidR="009147C4" w:rsidRDefault="00F43793">
      <w:pPr>
        <w:spacing w:after="2" w:line="277" w:lineRule="auto"/>
        <w:ind w:left="1406" w:right="-11" w:firstLine="700"/>
      </w:pPr>
      <w:hyperlink r:id="rId6" w:anchor="reestr/view/text?doc=497">
        <w:r w:rsidR="007F0902">
          <w:rPr>
            <w:u w:val="single" w:color="000000"/>
          </w:rPr>
          <w:t>Протокол к Соглашению о проведении согласованной политики в</w:t>
        </w:r>
      </w:hyperlink>
      <w:hyperlink r:id="rId7" w:anchor="reestr/view/text?doc=497">
        <w:r w:rsidR="007F0902">
          <w:t xml:space="preserve"> </w:t>
        </w:r>
      </w:hyperlink>
      <w:hyperlink r:id="rId8" w:anchor="reestr/view/text?doc=497">
        <w:r w:rsidR="007F0902">
          <w:rPr>
            <w:u w:val="single" w:color="000000"/>
          </w:rPr>
          <w:t>области стандартизации, метрологии и сертификации от 13 марта 1992 года</w:t>
        </w:r>
      </w:hyperlink>
      <w:hyperlink r:id="rId9" w:anchor="reestr/view/text?doc=497">
        <w:r w:rsidR="007F0902">
          <w:t xml:space="preserve"> </w:t>
        </w:r>
      </w:hyperlink>
      <w:r w:rsidR="007F0902">
        <w:t xml:space="preserve">Совет глав правительств Содружества Независимых Государств от 03.11.95, Москва </w:t>
      </w:r>
      <w:hyperlink r:id="rId10" w:anchor="reestr/view/text?doc=497">
        <w:r w:rsidR="007F0902">
          <w:rPr>
            <w:u w:val="single" w:color="000000"/>
          </w:rPr>
          <w:t>[00497]</w:t>
        </w:r>
      </w:hyperlink>
      <w:hyperlink r:id="rId11" w:anchor="reestr/view/text?doc=497">
        <w:r w:rsidR="007F0902">
          <w:t xml:space="preserve"> </w:t>
        </w:r>
      </w:hyperlink>
    </w:p>
    <w:p w14:paraId="54BC5649" w14:textId="77777777" w:rsidR="009147C4" w:rsidRDefault="00F43793">
      <w:pPr>
        <w:spacing w:after="2" w:line="277" w:lineRule="auto"/>
        <w:ind w:left="1406" w:right="-11" w:firstLine="700"/>
      </w:pPr>
      <w:hyperlink r:id="rId12" w:anchor="reestr/view/text?doc=1042">
        <w:r w:rsidR="007F0902">
          <w:rPr>
            <w:u w:val="single" w:color="000000"/>
          </w:rPr>
          <w:t>Протокол о внесении дополнений и изменений в Соглашение о</w:t>
        </w:r>
      </w:hyperlink>
      <w:hyperlink r:id="rId13" w:anchor="reestr/view/text?doc=1042">
        <w:r w:rsidR="007F0902">
          <w:t xml:space="preserve"> </w:t>
        </w:r>
      </w:hyperlink>
      <w:hyperlink r:id="rId14" w:anchor="reestr/view/text?doc=1042">
        <w:r w:rsidR="007F0902">
          <w:rPr>
            <w:u w:val="single" w:color="000000"/>
          </w:rPr>
          <w:t>проведении согласованной политики в области стандартизации, метрологии и</w:t>
        </w:r>
      </w:hyperlink>
      <w:hyperlink r:id="rId15" w:anchor="reestr/view/text?doc=1042">
        <w:r w:rsidR="007F0902">
          <w:t xml:space="preserve"> </w:t>
        </w:r>
      </w:hyperlink>
      <w:hyperlink r:id="rId16" w:anchor="reestr/view/text?doc=1042">
        <w:r w:rsidR="007F0902">
          <w:rPr>
            <w:u w:val="single" w:color="000000"/>
          </w:rPr>
          <w:t>сертификации от 13 марта 1992 года</w:t>
        </w:r>
      </w:hyperlink>
      <w:hyperlink r:id="rId17" w:anchor="reestr/view/text?doc=1042">
        <w:r w:rsidR="007F0902">
          <w:t xml:space="preserve"> </w:t>
        </w:r>
      </w:hyperlink>
    </w:p>
    <w:p w14:paraId="584707FC" w14:textId="77777777" w:rsidR="009147C4" w:rsidRDefault="007F0902">
      <w:pPr>
        <w:ind w:left="1418" w:firstLine="0"/>
      </w:pPr>
      <w:r>
        <w:t xml:space="preserve">Совет глав правительств Содружества Независимых Государств от 20.06.00, Москва </w:t>
      </w:r>
      <w:hyperlink r:id="rId18" w:anchor="reestr/view/text?doc=1042">
        <w:r>
          <w:rPr>
            <w:u w:val="single" w:color="000000"/>
          </w:rPr>
          <w:t>[01042]</w:t>
        </w:r>
      </w:hyperlink>
      <w:hyperlink r:id="rId19" w:anchor="reestr/view/text?doc=1042">
        <w:r>
          <w:t xml:space="preserve"> </w:t>
        </w:r>
      </w:hyperlink>
    </w:p>
    <w:p w14:paraId="380A23BE" w14:textId="77777777" w:rsidR="009147C4" w:rsidRDefault="00F43793">
      <w:pPr>
        <w:spacing w:after="2" w:line="277" w:lineRule="auto"/>
        <w:ind w:left="1406" w:right="-11" w:firstLine="700"/>
      </w:pPr>
      <w:hyperlink r:id="rId20" w:anchor="reestr/view/text?doc=2331">
        <w:r w:rsidR="007F0902">
          <w:rPr>
            <w:u w:val="single" w:color="000000"/>
          </w:rPr>
          <w:t>Протокол о внесении изменений в Соглашение о проведении</w:t>
        </w:r>
      </w:hyperlink>
      <w:hyperlink r:id="rId21" w:anchor="reestr/view/text?doc=2331">
        <w:r w:rsidR="007F0902">
          <w:t xml:space="preserve"> </w:t>
        </w:r>
      </w:hyperlink>
      <w:r w:rsidR="007F0902">
        <w:rPr>
          <w:u w:val="single" w:color="000000"/>
        </w:rPr>
        <w:t>согласованной политики в области стандартизации, метрологии и</w:t>
      </w:r>
      <w:hyperlink r:id="rId22" w:anchor="reestr/view/text?doc=2331">
        <w:r w:rsidR="007F0902">
          <w:t xml:space="preserve"> </w:t>
        </w:r>
      </w:hyperlink>
      <w:hyperlink r:id="rId23" w:anchor="reestr/view/text?doc=2331">
        <w:r w:rsidR="007F0902">
          <w:rPr>
            <w:u w:val="single" w:color="000000"/>
          </w:rPr>
          <w:t>сертификации от 13 марта 1992 года</w:t>
        </w:r>
      </w:hyperlink>
      <w:hyperlink r:id="rId24" w:anchor="reestr/view/text?doc=2331">
        <w:r w:rsidR="007F0902">
          <w:t xml:space="preserve"> </w:t>
        </w:r>
      </w:hyperlink>
    </w:p>
    <w:p w14:paraId="7809F7A7" w14:textId="77777777" w:rsidR="009147C4" w:rsidRDefault="007F0902">
      <w:pPr>
        <w:ind w:left="1418" w:firstLine="0"/>
      </w:pPr>
      <w:r>
        <w:t xml:space="preserve">Совет глав правительств Содружества Независимых Государств от 22.11.07, Ашхабад </w:t>
      </w:r>
      <w:hyperlink r:id="rId25" w:anchor="reestr/view/text?doc=2331">
        <w:r>
          <w:rPr>
            <w:u w:val="single" w:color="000000"/>
          </w:rPr>
          <w:t>[02331]</w:t>
        </w:r>
      </w:hyperlink>
      <w:hyperlink r:id="rId26" w:anchor="reestr/view/text?doc=2331">
        <w:r>
          <w:t xml:space="preserve"> </w:t>
        </w:r>
      </w:hyperlink>
    </w:p>
    <w:p w14:paraId="316EB462" w14:textId="77777777" w:rsidR="009147C4" w:rsidRDefault="007F0902">
      <w:pPr>
        <w:spacing w:after="56" w:line="259" w:lineRule="auto"/>
        <w:ind w:left="566" w:firstLine="0"/>
        <w:jc w:val="left"/>
      </w:pPr>
      <w:r>
        <w:t xml:space="preserve"> </w:t>
      </w:r>
    </w:p>
    <w:p w14:paraId="7F0AF109" w14:textId="77777777" w:rsidR="009147C4" w:rsidRDefault="007F0902">
      <w:pPr>
        <w:spacing w:after="76"/>
        <w:ind w:left="720" w:firstLine="0"/>
      </w:pPr>
      <w:r>
        <w:t xml:space="preserve">Правительства государств – участников настоящего Соглашения, </w:t>
      </w:r>
    </w:p>
    <w:p w14:paraId="61CDD383" w14:textId="77777777" w:rsidR="004E4738" w:rsidRDefault="007F0902" w:rsidP="004E4738">
      <w:pPr>
        <w:spacing w:after="138" w:line="259" w:lineRule="auto"/>
        <w:ind w:left="0" w:right="7" w:firstLine="709"/>
        <w:rPr>
          <w:i/>
        </w:rPr>
      </w:pPr>
      <w:r>
        <w:rPr>
          <w:i/>
        </w:rPr>
        <w:t xml:space="preserve">отмечая международный характер гармонизации технических </w:t>
      </w:r>
      <w:proofErr w:type="gramStart"/>
      <w:r>
        <w:rPr>
          <w:i/>
        </w:rPr>
        <w:t xml:space="preserve">регламентов, </w:t>
      </w:r>
      <w:r w:rsidR="004E4738">
        <w:t xml:space="preserve"> </w:t>
      </w:r>
      <w:r>
        <w:rPr>
          <w:i/>
        </w:rPr>
        <w:t>стандартизации</w:t>
      </w:r>
      <w:proofErr w:type="gramEnd"/>
      <w:r>
        <w:rPr>
          <w:i/>
        </w:rPr>
        <w:t xml:space="preserve">, метрологии и оценки (подтверждения) соответствия, </w:t>
      </w:r>
    </w:p>
    <w:p w14:paraId="30384280" w14:textId="77777777" w:rsidR="004E4738" w:rsidRDefault="007F0902" w:rsidP="004E4738">
      <w:pPr>
        <w:spacing w:after="138" w:line="259" w:lineRule="auto"/>
        <w:ind w:left="0" w:right="7" w:firstLine="709"/>
      </w:pPr>
      <w:r>
        <w:t>признавая их необходимость для обеспечения совместимости, взаимозаменяемости продукции, ее безопасности для жизни и здоровья чел</w:t>
      </w:r>
      <w:r w:rsidR="004E4738">
        <w:t>овека, охраны окружающей среды,</w:t>
      </w:r>
    </w:p>
    <w:p w14:paraId="795BF047" w14:textId="77777777" w:rsidR="004E4738" w:rsidRDefault="007F0902" w:rsidP="004E4738">
      <w:pPr>
        <w:spacing w:after="138" w:line="259" w:lineRule="auto"/>
        <w:ind w:left="0" w:right="7" w:firstLine="709"/>
      </w:pPr>
      <w:r>
        <w:t xml:space="preserve">сознавая их важную роль в устранении технических барьеров в торгово-экономическом и научно-техническом сотрудничестве, в повышении эффективности производства, </w:t>
      </w:r>
    </w:p>
    <w:p w14:paraId="571DD472" w14:textId="77777777" w:rsidR="004E4738" w:rsidRDefault="007F0902" w:rsidP="004E4738">
      <w:pPr>
        <w:spacing w:after="138" w:line="259" w:lineRule="auto"/>
        <w:ind w:left="0" w:right="7" w:firstLine="709"/>
        <w:rPr>
          <w:i/>
        </w:rPr>
      </w:pPr>
      <w:r>
        <w:rPr>
          <w:i/>
        </w:rPr>
        <w:t xml:space="preserve">признавая целесообразность проведения согласованной политики в области гармонизации технических регламентов, стандартизации, метрологии и оценки (подтверждения) соответствия, </w:t>
      </w:r>
    </w:p>
    <w:p w14:paraId="2E6BEE9C" w14:textId="77777777" w:rsidR="009147C4" w:rsidRDefault="007F0902" w:rsidP="004E4738">
      <w:pPr>
        <w:spacing w:after="138" w:line="259" w:lineRule="auto"/>
        <w:ind w:left="0" w:right="7" w:firstLine="0"/>
      </w:pPr>
      <w:r>
        <w:rPr>
          <w:b/>
        </w:rPr>
        <w:t xml:space="preserve">согласились о нижеследующем:  </w:t>
      </w:r>
    </w:p>
    <w:p w14:paraId="7DAD9E4D" w14:textId="77777777" w:rsidR="009147C4" w:rsidRDefault="007F0902">
      <w:pPr>
        <w:spacing w:after="66" w:line="259" w:lineRule="auto"/>
        <w:ind w:left="720" w:firstLine="0"/>
        <w:jc w:val="left"/>
      </w:pPr>
      <w:r>
        <w:t xml:space="preserve"> </w:t>
      </w:r>
    </w:p>
    <w:p w14:paraId="089EE2B1" w14:textId="77777777" w:rsidR="009147C4" w:rsidRDefault="007F0902">
      <w:pPr>
        <w:pStyle w:val="1"/>
        <w:ind w:right="7"/>
      </w:pPr>
      <w:r>
        <w:t xml:space="preserve">Статья 1  </w:t>
      </w:r>
    </w:p>
    <w:p w14:paraId="526B575F" w14:textId="77777777" w:rsidR="009147C4" w:rsidRDefault="007F0902">
      <w:pPr>
        <w:spacing w:after="3" w:line="265" w:lineRule="auto"/>
        <w:ind w:left="-15" w:firstLine="710"/>
      </w:pPr>
      <w:r>
        <w:rPr>
          <w:i/>
        </w:rPr>
        <w:t xml:space="preserve">Стороны, обладая полной самостоятельностью в вопросах формирования и реализации систем гармонизации технических регламентов, стандартизации, метрологии и оценки (подтверждения) соответствия: </w:t>
      </w:r>
    </w:p>
    <w:p w14:paraId="7B03C4C1" w14:textId="14993AF3" w:rsidR="009147C4" w:rsidRDefault="007F0902" w:rsidP="004E4738">
      <w:pPr>
        <w:spacing w:after="47"/>
        <w:ind w:left="-15" w:firstLine="720"/>
      </w:pPr>
      <w:r>
        <w:t xml:space="preserve">используют основные положения действующих систем стандартизации и метрологии и развивают их применительно к рыночной экономике, гармонизируя с международными нормами и правилами;  признают действующие стандарты "ГОСТ" в качестве межгосударственных;  сохраняют аббревиатуру "ГОСТ" за вновь вводимыми межгосударственными стандартами, предусматривая гармонизацию их требований с международными региональными и передовыми национальными стандартами;  </w:t>
      </w:r>
      <w:r>
        <w:rPr>
          <w:i/>
        </w:rPr>
        <w:t xml:space="preserve">осуществляют работы по оценке (подтверждению) соответствия на основе согласованных организационно-методических положений в соответствии с национальным </w:t>
      </w:r>
      <w:r>
        <w:rPr>
          <w:i/>
        </w:rPr>
        <w:lastRenderedPageBreak/>
        <w:t xml:space="preserve">законодательством; </w:t>
      </w:r>
      <w:r>
        <w:t xml:space="preserve">признают существующие государственные эталоны единиц физических величин в качестве межгосударственных;  </w:t>
      </w:r>
      <w:r>
        <w:rPr>
          <w:i/>
        </w:rPr>
        <w:t xml:space="preserve">согласованно решают правовые, экономические и организационные вопросы гармонизации технических регламентов, стандартизации, метрологии и оценки (подтверждения) соответствия, в том числе на основе двусторонних или многосторонних договоров, программ и технических проектов. </w:t>
      </w:r>
    </w:p>
    <w:p w14:paraId="5AA019DF" w14:textId="77777777" w:rsidR="009147C4" w:rsidRDefault="007F0902">
      <w:pPr>
        <w:spacing w:after="66" w:line="259" w:lineRule="auto"/>
        <w:ind w:left="720" w:firstLine="0"/>
        <w:jc w:val="left"/>
      </w:pPr>
      <w:r>
        <w:t xml:space="preserve"> </w:t>
      </w:r>
    </w:p>
    <w:p w14:paraId="4B0D604B" w14:textId="77777777" w:rsidR="009147C4" w:rsidRDefault="007F0902">
      <w:pPr>
        <w:pStyle w:val="1"/>
        <w:ind w:right="7"/>
      </w:pPr>
      <w:r>
        <w:t xml:space="preserve">Статья 2  </w:t>
      </w:r>
    </w:p>
    <w:p w14:paraId="5B3406BE" w14:textId="77777777" w:rsidR="009147C4" w:rsidRDefault="007F0902">
      <w:pPr>
        <w:spacing w:after="3" w:line="265" w:lineRule="auto"/>
        <w:ind w:left="-15" w:firstLine="710"/>
      </w:pPr>
      <w:r>
        <w:rPr>
          <w:i/>
        </w:rPr>
        <w:t xml:space="preserve">Для выработки согласованной политики, определения основных направлений деятельности на межправительственном уровне в области гармонизации технических регламентов, стандартизации, метрологии и оценки (подтверждения) соответствия и согласования вопросов финансирования работ в этой сфере создается Межгосударственный совет по стандартизации, метрологии, сертификации, в состав которого входят руководители соответствующих органов управления участников настоящего Соглашения. Функции Межгосударственного совета, его рабочие органы и место их пребывания определяются Положением о Совете (прилагается). </w:t>
      </w:r>
    </w:p>
    <w:p w14:paraId="75F39DA2" w14:textId="77777777" w:rsidR="009147C4" w:rsidRDefault="007F0902">
      <w:pPr>
        <w:spacing w:after="66" w:line="259" w:lineRule="auto"/>
        <w:ind w:left="720" w:firstLine="0"/>
        <w:jc w:val="left"/>
      </w:pPr>
      <w:r>
        <w:t xml:space="preserve"> </w:t>
      </w:r>
    </w:p>
    <w:p w14:paraId="1DF33E4C" w14:textId="77777777" w:rsidR="009147C4" w:rsidRDefault="007F0902">
      <w:pPr>
        <w:pStyle w:val="1"/>
        <w:ind w:right="7"/>
      </w:pPr>
      <w:r>
        <w:t xml:space="preserve">Статья 3  </w:t>
      </w:r>
    </w:p>
    <w:p w14:paraId="17A9B990" w14:textId="77777777" w:rsidR="009147C4" w:rsidRDefault="007F0902">
      <w:pPr>
        <w:spacing w:after="3" w:line="265" w:lineRule="auto"/>
        <w:ind w:left="-15" w:firstLine="710"/>
      </w:pPr>
      <w:r>
        <w:rPr>
          <w:i/>
        </w:rPr>
        <w:t xml:space="preserve">Стороны будут проводить согласованную политику в области гармонизации технических регламентов, стандартизации, метрологии и оценки (подтверждения) соответствия по следующим направлениям: </w:t>
      </w:r>
    </w:p>
    <w:p w14:paraId="65407585" w14:textId="77777777" w:rsidR="004E4738" w:rsidRDefault="007F0902" w:rsidP="004E4738">
      <w:pPr>
        <w:spacing w:after="46"/>
        <w:ind w:left="-15" w:firstLine="720"/>
        <w:rPr>
          <w:i/>
        </w:rPr>
      </w:pPr>
      <w:r>
        <w:rPr>
          <w:i/>
        </w:rPr>
        <w:t>принятие общих правил проведения работ по гармонизации технических регламентов, стандартизации, метрологии и оценки (подтверждения) соответствия, представляющих межгосударственный интерес;</w:t>
      </w:r>
    </w:p>
    <w:p w14:paraId="74E94F99" w14:textId="77777777" w:rsidR="004E4738" w:rsidRDefault="007F0902" w:rsidP="004E4738">
      <w:pPr>
        <w:spacing w:after="46"/>
        <w:ind w:left="-15" w:firstLine="720"/>
      </w:pPr>
      <w:r>
        <w:rPr>
          <w:i/>
        </w:rPr>
        <w:t xml:space="preserve"> </w:t>
      </w:r>
      <w:r>
        <w:t xml:space="preserve">установление единых обязательных требований к продукции и услугам, обеспечивающих их безопасность для жизни и здоровья человека, охрану окружающей среды, совместимость и взаимозаменяемость, а также единых методов испытаний; </w:t>
      </w:r>
    </w:p>
    <w:p w14:paraId="359F8A15" w14:textId="77777777" w:rsidR="004E4738" w:rsidRDefault="007F0902" w:rsidP="004E4738">
      <w:pPr>
        <w:spacing w:after="46"/>
        <w:ind w:left="-15" w:firstLine="720"/>
      </w:pPr>
      <w:r>
        <w:t xml:space="preserve">стандартизация общетехнических требований, представляющих межгосударственный </w:t>
      </w:r>
      <w:r w:rsidR="004E4738">
        <w:t>интерес;</w:t>
      </w:r>
    </w:p>
    <w:p w14:paraId="448117E1" w14:textId="77777777" w:rsidR="004E4738" w:rsidRDefault="007F0902" w:rsidP="004E4738">
      <w:pPr>
        <w:spacing w:after="46"/>
        <w:ind w:left="-15" w:firstLine="720"/>
      </w:pPr>
      <w:r>
        <w:rPr>
          <w:rFonts w:ascii="Calibri" w:eastAsia="Calibri" w:hAnsi="Calibri" w:cs="Calibri"/>
          <w:sz w:val="22"/>
        </w:rPr>
        <w:tab/>
      </w:r>
      <w:r w:rsidR="004E4738">
        <w:t xml:space="preserve">организация </w:t>
      </w:r>
      <w:r w:rsidR="004E4738">
        <w:tab/>
        <w:t xml:space="preserve">ведения и развития классификаторов </w:t>
      </w:r>
      <w:r>
        <w:t xml:space="preserve">технико-экономической информации и систем кодирования;  </w:t>
      </w:r>
    </w:p>
    <w:p w14:paraId="277DDAD2" w14:textId="77777777" w:rsidR="004E4738" w:rsidRDefault="007F0902" w:rsidP="004E4738">
      <w:pPr>
        <w:spacing w:after="46"/>
        <w:ind w:left="-15" w:firstLine="720"/>
      </w:pPr>
      <w:r>
        <w:t xml:space="preserve">установления единиц физических величин, допускаемых к применению </w:t>
      </w:r>
      <w:proofErr w:type="gramStart"/>
      <w:r>
        <w:t xml:space="preserve">в </w:t>
      </w:r>
      <w:r w:rsidR="004E4738">
        <w:t xml:space="preserve"> </w:t>
      </w:r>
      <w:r>
        <w:t>государствах</w:t>
      </w:r>
      <w:proofErr w:type="gramEnd"/>
      <w:r>
        <w:t xml:space="preserve"> – участниках Соглашения;  </w:t>
      </w:r>
    </w:p>
    <w:p w14:paraId="22407A17" w14:textId="77777777" w:rsidR="004E4738" w:rsidRDefault="007F0902" w:rsidP="004E4738">
      <w:pPr>
        <w:spacing w:after="46"/>
        <w:ind w:left="-15" w:firstLine="720"/>
      </w:pPr>
      <w:r>
        <w:t xml:space="preserve">ведение межгосударственной службы времени и частот, информационных фондов средств измерений, стандартных образцов и стандартных справочных данных;  </w:t>
      </w:r>
    </w:p>
    <w:p w14:paraId="1E9888FE" w14:textId="77777777" w:rsidR="009147C4" w:rsidRDefault="007F0902" w:rsidP="004E4738">
      <w:pPr>
        <w:spacing w:after="46"/>
        <w:ind w:left="-15" w:firstLine="720"/>
      </w:pPr>
      <w:r>
        <w:t xml:space="preserve">ведение и развитие эталонной базы и системы передачи размеров единиц физических </w:t>
      </w:r>
    </w:p>
    <w:p w14:paraId="5CCC3A6F" w14:textId="77777777" w:rsidR="004E4738" w:rsidRDefault="007F0902" w:rsidP="004E4738">
      <w:pPr>
        <w:spacing w:after="52"/>
        <w:ind w:left="0" w:firstLine="0"/>
      </w:pPr>
      <w:r>
        <w:t xml:space="preserve">величин; </w:t>
      </w:r>
    </w:p>
    <w:p w14:paraId="21EA9D13" w14:textId="77777777" w:rsidR="004E4738" w:rsidRDefault="007F0902" w:rsidP="004E4738">
      <w:pPr>
        <w:spacing w:after="52"/>
        <w:ind w:left="-15" w:firstLine="720"/>
      </w:pPr>
      <w:r>
        <w:t>формирование, хранение и ведение фонда межгосударственных стандартов, международных, региональных и национальных стандартов других стран и обеспечение участников Соглашения этими стандартами.</w:t>
      </w:r>
      <w:del w:id="0" w:author="Анастасия В. Бухарова" w:date="2025-09-18T11:01:00Z">
        <w:r w:rsidDel="007F0902">
          <w:delText xml:space="preserve"> Ведение и хранение действующих отраслевых стандартов на важнейшие группы продукции, представляющих межгосударственный интерес</w:delText>
        </w:r>
      </w:del>
      <w:r>
        <w:t xml:space="preserve">; </w:t>
      </w:r>
      <w:ins w:id="1" w:author="Анастасия В. Бухарова" w:date="2025-09-18T11:02:00Z">
        <w:r w:rsidRPr="007F0902">
          <w:t>Ведение учета переводов международных и региональных стандартов на русский язык, а также межгосударственных стандартов на иностранные языки третьих стран</w:t>
        </w:r>
        <w:r>
          <w:t>;</w:t>
        </w:r>
      </w:ins>
      <w:r>
        <w:t xml:space="preserve"> </w:t>
      </w:r>
    </w:p>
    <w:p w14:paraId="4098B932" w14:textId="5B0AE526" w:rsidR="007F0902" w:rsidRDefault="005E16BD" w:rsidP="004E4738">
      <w:pPr>
        <w:spacing w:after="52"/>
        <w:ind w:left="-15" w:firstLine="720"/>
        <w:rPr>
          <w:ins w:id="2" w:author="Анастасия В. Бухарова" w:date="2025-09-18T11:01:00Z"/>
        </w:rPr>
      </w:pPr>
      <w:ins w:id="3" w:author="Анастасия В. Бухарова" w:date="2025-11-27T16:13:00Z">
        <w:r w:rsidRPr="005E16BD">
          <w:t xml:space="preserve">продвижение подходов по </w:t>
        </w:r>
      </w:ins>
      <w:ins w:id="4" w:author="Ivanov Alexey" w:date="2025-11-28T16:02:00Z">
        <w:r w:rsidR="00A9026C">
          <w:t xml:space="preserve">гармонизации технических регламентов, </w:t>
        </w:r>
      </w:ins>
      <w:ins w:id="5" w:author="Анастасия В. Бухарова" w:date="2025-11-27T16:13:00Z">
        <w:del w:id="6" w:author="Ivanov Alexey" w:date="2025-11-28T16:08:00Z">
          <w:r w:rsidRPr="005E16BD" w:rsidDel="00B42106">
            <w:delText>межгосударственн</w:delText>
          </w:r>
        </w:del>
        <w:del w:id="7" w:author="Ivanov Alexey" w:date="2025-11-28T15:59:00Z">
          <w:r w:rsidRPr="005E16BD" w:rsidDel="00D758E2">
            <w:delText xml:space="preserve">ым системам </w:delText>
          </w:r>
        </w:del>
        <w:del w:id="8" w:author="Ivanov Alexey" w:date="2025-11-28T16:01:00Z">
          <w:r w:rsidRPr="005E16BD" w:rsidDel="00D758E2">
            <w:delText xml:space="preserve">технических регламентов, </w:delText>
          </w:r>
        </w:del>
        <w:r w:rsidRPr="005E16BD">
          <w:t xml:space="preserve">стандартизации, метрологии и оценки (подтверждению) соответствия </w:t>
        </w:r>
        <w:proofErr w:type="gramStart"/>
        <w:r w:rsidRPr="005E16BD">
          <w:t>в третьих</w:t>
        </w:r>
        <w:proofErr w:type="gramEnd"/>
        <w:r w:rsidRPr="005E16BD">
          <w:t xml:space="preserve"> странах</w:t>
        </w:r>
      </w:ins>
      <w:ins w:id="9" w:author="Анастасия В. Бухарова" w:date="2025-09-18T11:02:00Z">
        <w:r w:rsidR="007F0902">
          <w:t>;</w:t>
        </w:r>
      </w:ins>
    </w:p>
    <w:p w14:paraId="3E057E18" w14:textId="745F51FE" w:rsidR="004E4738" w:rsidRDefault="007F0902" w:rsidP="004E4738">
      <w:pPr>
        <w:spacing w:after="52"/>
        <w:ind w:left="-15" w:firstLine="720"/>
      </w:pPr>
      <w:r>
        <w:lastRenderedPageBreak/>
        <w:t xml:space="preserve">взаимное признание результатов </w:t>
      </w:r>
      <w:ins w:id="10" w:author="Ivanov Alexey" w:date="2025-11-28T08:32:00Z">
        <w:r w:rsidR="00B33C70" w:rsidRPr="00B33C70">
          <w:t>испытаний в целях утверждения типа</w:t>
        </w:r>
      </w:ins>
      <w:del w:id="11" w:author="Ivanov Alexey" w:date="2025-11-28T08:32:00Z">
        <w:r w:rsidDel="00B33C70">
          <w:delText>государственных испытаний</w:delText>
        </w:r>
      </w:del>
      <w:r>
        <w:t xml:space="preserve">, метрологической аттестации, поверки и калибровки средств измерений;  </w:t>
      </w:r>
    </w:p>
    <w:p w14:paraId="73C32AC5" w14:textId="77777777" w:rsidR="004E4738" w:rsidRDefault="007F0902" w:rsidP="004E4738">
      <w:pPr>
        <w:spacing w:after="52"/>
        <w:ind w:left="-15" w:firstLine="720"/>
      </w:pPr>
      <w:r>
        <w:t xml:space="preserve">взаимное признание аккредитованных испытательных, поверочных, калибровочных и измерительных лабораторий (центров), органов сертификации, сертификатов на продукцию и систем обеспечения качества;  </w:t>
      </w:r>
    </w:p>
    <w:p w14:paraId="214CAF6B" w14:textId="77777777" w:rsidR="004E4738" w:rsidRDefault="007F0902" w:rsidP="004E4738">
      <w:pPr>
        <w:spacing w:after="52"/>
        <w:ind w:left="-15" w:firstLine="720"/>
        <w:rPr>
          <w:i/>
        </w:rPr>
      </w:pPr>
      <w:r>
        <w:rPr>
          <w:i/>
        </w:rPr>
        <w:t>издание, переиздание, тиражирование и распространение межгосударственных стандартов, международных и региональных стандартов, других нормативных документов по гармонизации технических регламентов, стандартизации, метрологии и оценки (подтверждения) соответствия, представляющ</w:t>
      </w:r>
      <w:r w:rsidR="004E4738">
        <w:rPr>
          <w:i/>
        </w:rPr>
        <w:t xml:space="preserve">их межгосударственный интерес; </w:t>
      </w:r>
    </w:p>
    <w:p w14:paraId="15F26C6C" w14:textId="77777777" w:rsidR="004E4738" w:rsidRDefault="007F0902" w:rsidP="004E4738">
      <w:pPr>
        <w:spacing w:after="52"/>
        <w:ind w:left="-15" w:firstLine="720"/>
        <w:rPr>
          <w:i/>
        </w:rPr>
      </w:pPr>
      <w:r>
        <w:rPr>
          <w:i/>
        </w:rPr>
        <w:t xml:space="preserve">координация программ подготовки и повышения квалификации кадров в области гармонизации технических регламентов, стандартизации, метрологии и оценки (подтверждения) соответствия; </w:t>
      </w:r>
    </w:p>
    <w:p w14:paraId="103628D4" w14:textId="225997A8" w:rsidR="009147C4" w:rsidRDefault="007F0902" w:rsidP="004E4738">
      <w:pPr>
        <w:spacing w:after="52"/>
        <w:ind w:left="-15" w:firstLine="720"/>
      </w:pPr>
      <w:r w:rsidRPr="00D758E2">
        <w:rPr>
          <w:i/>
        </w:rPr>
        <w:t>международное сотрудничество</w:t>
      </w:r>
      <w:r>
        <w:rPr>
          <w:i/>
        </w:rPr>
        <w:t xml:space="preserve"> </w:t>
      </w:r>
      <w:ins w:id="12" w:author="Ivanov Alexey" w:date="2025-11-28T05:37:00Z">
        <w:r w:rsidR="00A740FD">
          <w:rPr>
            <w:i/>
          </w:rPr>
          <w:t xml:space="preserve">и сотрудничество </w:t>
        </w:r>
        <w:bookmarkStart w:id="13" w:name="_Hlk215202210"/>
        <w:r w:rsidR="00A740FD">
          <w:rPr>
            <w:i/>
          </w:rPr>
          <w:t>в рамках интеграционных образований, в которые входят од</w:t>
        </w:r>
      </w:ins>
      <w:ins w:id="14" w:author="Ivanov Alexey" w:date="2025-11-28T05:38:00Z">
        <w:r w:rsidR="00A740FD">
          <w:rPr>
            <w:i/>
          </w:rPr>
          <w:t>но и более государство – участник Соглашения</w:t>
        </w:r>
        <w:bookmarkEnd w:id="13"/>
        <w:r w:rsidR="00A740FD">
          <w:rPr>
            <w:i/>
          </w:rPr>
          <w:t xml:space="preserve">, </w:t>
        </w:r>
      </w:ins>
      <w:r>
        <w:rPr>
          <w:i/>
        </w:rPr>
        <w:t xml:space="preserve">в области гармонизации технических регламентов, стандартизации, метрологии и оценки (подтверждения) соответствия и качества. </w:t>
      </w:r>
    </w:p>
    <w:p w14:paraId="08C90C55" w14:textId="77777777" w:rsidR="009147C4" w:rsidRDefault="007F0902">
      <w:pPr>
        <w:spacing w:after="66" w:line="259" w:lineRule="auto"/>
        <w:ind w:left="720" w:firstLine="0"/>
        <w:jc w:val="left"/>
      </w:pPr>
      <w:r>
        <w:t xml:space="preserve"> </w:t>
      </w:r>
    </w:p>
    <w:p w14:paraId="23EADF04" w14:textId="3931FD10" w:rsidR="004E4738" w:rsidRDefault="007F0902">
      <w:pPr>
        <w:spacing w:line="326" w:lineRule="auto"/>
        <w:ind w:left="720" w:right="3278" w:firstLine="3586"/>
        <w:rPr>
          <w:b/>
        </w:rPr>
      </w:pPr>
      <w:r>
        <w:rPr>
          <w:b/>
        </w:rPr>
        <w:t xml:space="preserve">Статья 4  </w:t>
      </w:r>
    </w:p>
    <w:p w14:paraId="047A5088" w14:textId="77777777" w:rsidR="009147C4" w:rsidRDefault="007F0902" w:rsidP="004E4738">
      <w:pPr>
        <w:spacing w:line="326" w:lineRule="auto"/>
        <w:ind w:left="720" w:right="3278" w:firstLine="0"/>
      </w:pPr>
      <w:r>
        <w:t xml:space="preserve">Стороны будут осуществлять:  </w:t>
      </w:r>
    </w:p>
    <w:p w14:paraId="63702E19" w14:textId="77777777" w:rsidR="004E4738" w:rsidRDefault="007F0902">
      <w:pPr>
        <w:spacing w:after="3" w:line="265" w:lineRule="auto"/>
        <w:ind w:left="-15" w:firstLine="710"/>
        <w:rPr>
          <w:i/>
        </w:rPr>
      </w:pPr>
      <w:r>
        <w:rPr>
          <w:i/>
        </w:rPr>
        <w:t xml:space="preserve">финансирование общих программ и технических проектов в области гармонизации технических регламентов, стандартизации, метрологии и оценки (подтверждения) соответствия целевым направлением средств каждым участником программы или технического проекта;  </w:t>
      </w:r>
    </w:p>
    <w:p w14:paraId="61A553DD" w14:textId="77777777" w:rsidR="009147C4" w:rsidRDefault="007F0902">
      <w:pPr>
        <w:spacing w:after="3" w:line="265" w:lineRule="auto"/>
        <w:ind w:left="-15" w:firstLine="710"/>
      </w:pPr>
      <w:r>
        <w:rPr>
          <w:i/>
        </w:rPr>
        <w:t xml:space="preserve">финансирование собственной части работ по реализации основных направлений согласованной политики в гармонизации технических регламентов, стандартизации, метрологии и оценки (подтверждения) соответствия самостоятельно каждым участником настоящего Соглашения.  </w:t>
      </w:r>
    </w:p>
    <w:p w14:paraId="1E8F3CE0" w14:textId="77777777" w:rsidR="009147C4" w:rsidRDefault="007F0902">
      <w:pPr>
        <w:spacing w:after="43"/>
        <w:ind w:left="-15" w:firstLine="720"/>
      </w:pPr>
      <w:r>
        <w:t xml:space="preserve">При взаимных расчетах между участниками настоящего Соглашения действует режим наибольшего благоприятствования.  </w:t>
      </w:r>
    </w:p>
    <w:p w14:paraId="781F0CF4" w14:textId="77777777" w:rsidR="009147C4" w:rsidRDefault="007F0902">
      <w:pPr>
        <w:spacing w:after="62" w:line="259" w:lineRule="auto"/>
        <w:ind w:left="55" w:firstLine="0"/>
        <w:jc w:val="center"/>
      </w:pPr>
      <w:r>
        <w:rPr>
          <w:b/>
        </w:rPr>
        <w:t xml:space="preserve"> </w:t>
      </w:r>
    </w:p>
    <w:p w14:paraId="5A40D397" w14:textId="77777777" w:rsidR="009147C4" w:rsidRDefault="007F0902">
      <w:pPr>
        <w:pStyle w:val="1"/>
        <w:ind w:right="7"/>
      </w:pPr>
      <w:r>
        <w:t xml:space="preserve">Статья 5  </w:t>
      </w:r>
    </w:p>
    <w:p w14:paraId="040237E1" w14:textId="77777777" w:rsidR="009147C4" w:rsidRDefault="007F0902">
      <w:pPr>
        <w:spacing w:after="3" w:line="265" w:lineRule="auto"/>
        <w:ind w:left="-15" w:firstLine="710"/>
      </w:pPr>
      <w:r>
        <w:rPr>
          <w:i/>
        </w:rPr>
        <w:t xml:space="preserve">По взаимному согласию Сторон в настоящее Соглашение могут быть внесены изменения, которые оформляются соответствующим протоколом, являющимся неотъемлемой частью настоящего Соглашения. </w:t>
      </w:r>
    </w:p>
    <w:p w14:paraId="6426550E" w14:textId="77777777" w:rsidR="009147C4" w:rsidRDefault="007F0902">
      <w:pPr>
        <w:spacing w:after="61" w:line="259" w:lineRule="auto"/>
        <w:ind w:left="720" w:firstLine="0"/>
        <w:jc w:val="left"/>
      </w:pPr>
      <w:r>
        <w:rPr>
          <w:i/>
        </w:rPr>
        <w:t xml:space="preserve"> </w:t>
      </w:r>
    </w:p>
    <w:p w14:paraId="2D99DB45" w14:textId="77777777" w:rsidR="009147C4" w:rsidRDefault="007F0902">
      <w:pPr>
        <w:spacing w:after="0" w:line="259" w:lineRule="auto"/>
        <w:ind w:left="0" w:right="5" w:firstLine="0"/>
        <w:jc w:val="center"/>
      </w:pPr>
      <w:r>
        <w:rPr>
          <w:b/>
          <w:i/>
        </w:rPr>
        <w:t xml:space="preserve">Статья 6  </w:t>
      </w:r>
    </w:p>
    <w:p w14:paraId="027DB01A" w14:textId="77777777" w:rsidR="009147C4" w:rsidRDefault="007F0902">
      <w:pPr>
        <w:spacing w:after="41" w:line="265" w:lineRule="auto"/>
        <w:ind w:left="-15" w:firstLine="710"/>
      </w:pPr>
      <w:r>
        <w:rPr>
          <w:i/>
        </w:rPr>
        <w:t xml:space="preserve">Спорные вопросы относительно применения и толкования настоящего Соглашения разрешаются путем консультаций и переговоров заинтересованных Сторон. </w:t>
      </w:r>
    </w:p>
    <w:p w14:paraId="2AD9743E" w14:textId="77777777" w:rsidR="009147C4" w:rsidRDefault="007F0902">
      <w:pPr>
        <w:spacing w:after="51" w:line="259" w:lineRule="auto"/>
        <w:ind w:left="720" w:firstLine="0"/>
        <w:jc w:val="left"/>
      </w:pPr>
      <w:r>
        <w:t xml:space="preserve"> </w:t>
      </w:r>
    </w:p>
    <w:p w14:paraId="734D3B1A" w14:textId="77777777" w:rsidR="009147C4" w:rsidRDefault="007F0902">
      <w:pPr>
        <w:pStyle w:val="1"/>
        <w:ind w:right="2"/>
      </w:pPr>
      <w:r>
        <w:t xml:space="preserve">Статья </w:t>
      </w:r>
      <w:r>
        <w:rPr>
          <w:i/>
        </w:rPr>
        <w:t xml:space="preserve">7 </w:t>
      </w:r>
    </w:p>
    <w:p w14:paraId="74E13759" w14:textId="77777777" w:rsidR="009147C4" w:rsidRDefault="007F0902">
      <w:pPr>
        <w:ind w:left="-15" w:firstLine="720"/>
      </w:pPr>
      <w:r>
        <w:t xml:space="preserve">Каждая Сторона Соглашения имеет право свободного выхода из состава его участников при условии письменного уведомления депозитария не менее чем за 12 месяцев до выхода. Депозитарий уведомляет об этом всех участников настоящего Соглашения в месячный срок.  </w:t>
      </w:r>
    </w:p>
    <w:p w14:paraId="7F15488A" w14:textId="77777777" w:rsidR="009147C4" w:rsidRDefault="007F0902">
      <w:pPr>
        <w:spacing w:after="51" w:line="259" w:lineRule="auto"/>
        <w:ind w:left="55" w:firstLine="0"/>
        <w:jc w:val="center"/>
      </w:pPr>
      <w:r>
        <w:rPr>
          <w:b/>
        </w:rPr>
        <w:t xml:space="preserve"> </w:t>
      </w:r>
    </w:p>
    <w:p w14:paraId="6E8CD608" w14:textId="77777777" w:rsidR="009147C4" w:rsidRDefault="007F0902">
      <w:pPr>
        <w:spacing w:after="76" w:line="259" w:lineRule="auto"/>
        <w:ind w:left="10" w:right="2" w:hanging="10"/>
        <w:jc w:val="center"/>
      </w:pPr>
      <w:r>
        <w:rPr>
          <w:b/>
        </w:rPr>
        <w:t xml:space="preserve">Статья </w:t>
      </w:r>
      <w:r>
        <w:rPr>
          <w:b/>
          <w:i/>
        </w:rPr>
        <w:t>8</w:t>
      </w:r>
      <w:r>
        <w:rPr>
          <w:b/>
        </w:rPr>
        <w:t xml:space="preserve"> </w:t>
      </w:r>
    </w:p>
    <w:p w14:paraId="2BFBF382" w14:textId="77777777" w:rsidR="009147C4" w:rsidRDefault="007F0902">
      <w:pPr>
        <w:ind w:left="720" w:firstLine="0"/>
      </w:pPr>
      <w:r>
        <w:t xml:space="preserve">Настоящее Соглашение вступает в силу со дня его подписания.  </w:t>
      </w:r>
    </w:p>
    <w:p w14:paraId="7BB98CC7" w14:textId="77777777" w:rsidR="009147C4" w:rsidRDefault="007F0902">
      <w:pPr>
        <w:spacing w:after="56" w:line="259" w:lineRule="auto"/>
        <w:ind w:left="720" w:firstLine="0"/>
        <w:jc w:val="left"/>
      </w:pPr>
      <w:r>
        <w:t xml:space="preserve"> </w:t>
      </w:r>
    </w:p>
    <w:p w14:paraId="185AA43C" w14:textId="77777777" w:rsidR="009147C4" w:rsidRDefault="007F0902">
      <w:pPr>
        <w:pStyle w:val="1"/>
        <w:spacing w:after="70"/>
        <w:ind w:right="2"/>
      </w:pPr>
      <w:r>
        <w:t xml:space="preserve">Статья </w:t>
      </w:r>
      <w:r>
        <w:rPr>
          <w:i/>
        </w:rPr>
        <w:t>9</w:t>
      </w:r>
      <w:r>
        <w:t xml:space="preserve"> </w:t>
      </w:r>
    </w:p>
    <w:p w14:paraId="685B41AD" w14:textId="68BE6EB4" w:rsidR="009147C4" w:rsidRDefault="007F0902">
      <w:pPr>
        <w:spacing w:after="3" w:line="265" w:lineRule="auto"/>
        <w:ind w:left="-15" w:firstLine="710"/>
      </w:pPr>
      <w:r>
        <w:rPr>
          <w:i/>
        </w:rPr>
        <w:t xml:space="preserve">Настоящее Соглашение открыто для присоединения к нему других государств – участников СНГ, а также третьих государств, признающих его положения и разделяющих цели и задачи настоящего Соглашения, с согласия всех Сторон путем передачи депозитарию документов о таком присоединении. </w:t>
      </w:r>
    </w:p>
    <w:p w14:paraId="0FF36650" w14:textId="77777777" w:rsidR="009147C4" w:rsidRDefault="007F0902">
      <w:pPr>
        <w:spacing w:after="41" w:line="265" w:lineRule="auto"/>
        <w:ind w:left="-15" w:firstLine="710"/>
      </w:pPr>
      <w:r>
        <w:rPr>
          <w:i/>
        </w:rPr>
        <w:t xml:space="preserve">Присоединение считается вступившим в силу с даты сдачи депозитарию последнего письменного уведомления о согласии Сторон на такое присоединение. </w:t>
      </w:r>
    </w:p>
    <w:p w14:paraId="07A8C416" w14:textId="77777777" w:rsidR="009147C4" w:rsidRDefault="007F0902" w:rsidP="007F0902">
      <w:pPr>
        <w:spacing w:after="0" w:line="259" w:lineRule="auto"/>
        <w:ind w:left="720" w:firstLine="0"/>
        <w:jc w:val="left"/>
      </w:pPr>
      <w:r>
        <w:t xml:space="preserve"> </w:t>
      </w:r>
    </w:p>
    <w:p w14:paraId="70773C3B" w14:textId="77777777" w:rsidR="009147C4" w:rsidRDefault="007F0902">
      <w:pPr>
        <w:spacing w:line="321" w:lineRule="auto"/>
        <w:ind w:left="-15" w:firstLine="720"/>
      </w:pPr>
      <w:r>
        <w:t xml:space="preserve">Совершено в городе Москве 13 марта 1992 года в одном подлинном экземпляре на русском языке. Подлинный экземпляр хранится в Архиве Правительства Республики Беларусь, которое направит государствам – участникам настоящего Соглашения его заверенную копию.  </w:t>
      </w:r>
    </w:p>
    <w:p w14:paraId="294EA523" w14:textId="77777777" w:rsidR="004E4738" w:rsidRDefault="004E4738">
      <w:pPr>
        <w:spacing w:line="321" w:lineRule="auto"/>
        <w:ind w:left="-15" w:firstLine="720"/>
      </w:pPr>
    </w:p>
    <w:tbl>
      <w:tblPr>
        <w:tblW w:w="0" w:type="auto"/>
        <w:jc w:val="right"/>
        <w:tblBorders>
          <w:top w:val="nil"/>
          <w:left w:val="nil"/>
          <w:bottom w:val="nil"/>
          <w:right w:val="nil"/>
        </w:tblBorders>
        <w:tblLayout w:type="fixed"/>
        <w:tblLook w:val="0000" w:firstRow="0" w:lastRow="0" w:firstColumn="0" w:lastColumn="0" w:noHBand="0" w:noVBand="0"/>
      </w:tblPr>
      <w:tblGrid>
        <w:gridCol w:w="3034"/>
      </w:tblGrid>
      <w:tr w:rsidR="004E4738" w:rsidRPr="004E4738" w14:paraId="3682848A" w14:textId="77777777" w:rsidTr="004E4738">
        <w:trPr>
          <w:trHeight w:val="827"/>
          <w:jc w:val="right"/>
        </w:trPr>
        <w:tc>
          <w:tcPr>
            <w:tcW w:w="3034" w:type="dxa"/>
          </w:tcPr>
          <w:p w14:paraId="4921F360" w14:textId="77777777" w:rsidR="004E4738" w:rsidRPr="004E4738" w:rsidRDefault="004E4738" w:rsidP="004E4738">
            <w:pPr>
              <w:autoSpaceDE w:val="0"/>
              <w:autoSpaceDN w:val="0"/>
              <w:adjustRightInd w:val="0"/>
              <w:spacing w:after="0" w:line="240" w:lineRule="auto"/>
              <w:ind w:left="0" w:firstLine="0"/>
              <w:jc w:val="right"/>
              <w:rPr>
                <w:rFonts w:eastAsiaTheme="minorEastAsia"/>
                <w:sz w:val="23"/>
                <w:szCs w:val="23"/>
              </w:rPr>
            </w:pPr>
            <w:r w:rsidRPr="004E4738">
              <w:rPr>
                <w:rFonts w:eastAsiaTheme="minorEastAsia"/>
                <w:sz w:val="23"/>
                <w:szCs w:val="23"/>
              </w:rPr>
              <w:t xml:space="preserve">Приложение к Протоколу о внесении изменений в Соглашение о проведении согласованной политики в области стандартизации, метрологии и сертификации от 13 марта 1992 года от 22 ноября 2007 года </w:t>
            </w:r>
          </w:p>
        </w:tc>
      </w:tr>
    </w:tbl>
    <w:p w14:paraId="482373BB" w14:textId="77777777" w:rsidR="004E4738" w:rsidRDefault="004E4738">
      <w:pPr>
        <w:spacing w:after="326" w:line="259" w:lineRule="auto"/>
        <w:ind w:left="10" w:right="3" w:hanging="10"/>
        <w:jc w:val="center"/>
        <w:rPr>
          <w:b/>
        </w:rPr>
      </w:pPr>
    </w:p>
    <w:p w14:paraId="131B9F5C" w14:textId="77777777" w:rsidR="004E4738" w:rsidRDefault="007F0902">
      <w:pPr>
        <w:spacing w:after="326" w:line="259" w:lineRule="auto"/>
        <w:ind w:left="10" w:right="3" w:hanging="10"/>
        <w:jc w:val="center"/>
        <w:rPr>
          <w:b/>
        </w:rPr>
      </w:pPr>
      <w:r>
        <w:rPr>
          <w:b/>
        </w:rPr>
        <w:t xml:space="preserve">ПОЛОЖЕНИЕ </w:t>
      </w:r>
    </w:p>
    <w:p w14:paraId="25BD3868" w14:textId="77777777" w:rsidR="009147C4" w:rsidRDefault="007F0902">
      <w:pPr>
        <w:spacing w:after="326" w:line="259" w:lineRule="auto"/>
        <w:ind w:left="10" w:right="3" w:hanging="10"/>
        <w:jc w:val="center"/>
      </w:pPr>
      <w:r>
        <w:rPr>
          <w:b/>
        </w:rPr>
        <w:t xml:space="preserve">о Межгосударственном совете по стандартизации, метрологии и сертификации </w:t>
      </w:r>
    </w:p>
    <w:p w14:paraId="6729B928" w14:textId="77777777" w:rsidR="009147C4" w:rsidRDefault="007F0902">
      <w:pPr>
        <w:spacing w:after="139" w:line="259" w:lineRule="auto"/>
        <w:ind w:left="55" w:firstLine="0"/>
        <w:jc w:val="center"/>
      </w:pPr>
      <w:r>
        <w:rPr>
          <w:b/>
        </w:rPr>
        <w:t xml:space="preserve"> </w:t>
      </w:r>
    </w:p>
    <w:p w14:paraId="46B12965" w14:textId="77777777" w:rsidR="009147C4" w:rsidRDefault="007F0902">
      <w:pPr>
        <w:pStyle w:val="1"/>
        <w:spacing w:after="159"/>
        <w:ind w:right="7"/>
      </w:pPr>
      <w:r>
        <w:t xml:space="preserve">1. Общие положения </w:t>
      </w:r>
    </w:p>
    <w:p w14:paraId="158DD6D2" w14:textId="77777777" w:rsidR="009147C4" w:rsidRDefault="007F0902">
      <w:pPr>
        <w:spacing w:line="340" w:lineRule="auto"/>
        <w:ind w:left="-15"/>
      </w:pPr>
      <w:r>
        <w:t xml:space="preserve">Межгосударственный совет по стандартизации, метрологии и сертификации (далее – Совет) в своей деятельности руководствуется Соглашением о проведении согласованной политики в области стандартизации, метрологии и сертификации от 13 марта 1992 года (далее – Соглашение), настоящим Положением и другими документами, принятыми в рамках Содружества Независимых Государств в целях проведения согласованной политики в области гармонизации технических регламентов, стандартизации, метрологии и оценки (подтверждения) соответствия. </w:t>
      </w:r>
    </w:p>
    <w:p w14:paraId="7D76E291" w14:textId="77777777" w:rsidR="009147C4" w:rsidRDefault="007F0902">
      <w:pPr>
        <w:spacing w:line="334" w:lineRule="auto"/>
        <w:ind w:left="-15"/>
      </w:pPr>
      <w:r>
        <w:t xml:space="preserve">Совет во взаимодействии с Исполнительным комитетом Содружества Независимых Государств осуществляет координацию, вырабатывает и принимает решения по проведению согласованной политики в области гармонизации технических регламентов, стандартизации, метрологии и оценки (подтверждения) соответствия. </w:t>
      </w:r>
    </w:p>
    <w:p w14:paraId="54DEE24A" w14:textId="77777777" w:rsidR="009147C4" w:rsidRDefault="007F0902">
      <w:pPr>
        <w:spacing w:after="85" w:line="325" w:lineRule="auto"/>
        <w:ind w:left="-15"/>
      </w:pPr>
      <w:r>
        <w:t xml:space="preserve">В соответствии с резолюцией Совета Международной организации по стандартизации ИСО 40/1995 от 14 сентября 1995 года Совет является региональной организацией по стандартизации и в нормативной документации и во взаимоотношениях с международными, региональными и зарубежными организациями использует наименование, аббревиатуру и эмблему, принятые Советом, в соответствии с требованиями ИСО к региональным организациям по стандартизации. </w:t>
      </w:r>
    </w:p>
    <w:p w14:paraId="059C166A" w14:textId="77777777" w:rsidR="009147C4" w:rsidRDefault="007F0902">
      <w:pPr>
        <w:spacing w:after="156"/>
        <w:ind w:left="566" w:firstLine="0"/>
      </w:pPr>
      <w:r>
        <w:t xml:space="preserve">Совет состоит из полномочных представителей государств – участников Соглашения. </w:t>
      </w:r>
    </w:p>
    <w:p w14:paraId="501498B4" w14:textId="77777777" w:rsidR="009147C4" w:rsidRDefault="007F0902">
      <w:pPr>
        <w:spacing w:after="52" w:line="356" w:lineRule="auto"/>
        <w:ind w:left="-15"/>
      </w:pPr>
      <w:r>
        <w:t xml:space="preserve">Совет создает Бюро по стандартам для выполнения работ Совета по гармонизации технических регламентов, стандартизации, метрологии, оценке (подтверждению) соответствия и подготовки материалов для Исполнительного комитета СНГ. </w:t>
      </w:r>
    </w:p>
    <w:p w14:paraId="41331412" w14:textId="77777777" w:rsidR="009147C4" w:rsidRDefault="007F0902">
      <w:pPr>
        <w:spacing w:line="400" w:lineRule="auto"/>
        <w:ind w:left="566" w:firstLine="0"/>
      </w:pPr>
      <w:r>
        <w:t xml:space="preserve">Местопребыванием Бюро по стандартам является город Минск, Республика Беларусь. Официальным языком Совета является русский язык. </w:t>
      </w:r>
    </w:p>
    <w:p w14:paraId="5F95D8D8" w14:textId="77777777" w:rsidR="009147C4" w:rsidRDefault="007F0902" w:rsidP="004E4738">
      <w:pPr>
        <w:spacing w:after="60" w:line="259" w:lineRule="auto"/>
        <w:ind w:left="566" w:firstLine="0"/>
        <w:jc w:val="left"/>
      </w:pPr>
      <w:r>
        <w:t xml:space="preserve">  </w:t>
      </w:r>
    </w:p>
    <w:p w14:paraId="12ACBC4D" w14:textId="77777777" w:rsidR="004E4738" w:rsidRDefault="007F0902">
      <w:pPr>
        <w:spacing w:line="397" w:lineRule="auto"/>
        <w:ind w:left="566" w:right="3089" w:firstLine="3180"/>
        <w:rPr>
          <w:b/>
        </w:rPr>
      </w:pPr>
      <w:r>
        <w:rPr>
          <w:b/>
        </w:rPr>
        <w:t xml:space="preserve">2. Функции Совета </w:t>
      </w:r>
    </w:p>
    <w:p w14:paraId="07C083AF" w14:textId="77777777" w:rsidR="009147C4" w:rsidRDefault="007F0902" w:rsidP="004E4738">
      <w:pPr>
        <w:spacing w:line="397" w:lineRule="auto"/>
        <w:ind w:left="566" w:right="3089" w:firstLine="0"/>
      </w:pPr>
      <w:r>
        <w:t xml:space="preserve">Совет выполняет следующие основные функции: </w:t>
      </w:r>
    </w:p>
    <w:p w14:paraId="7F887C67" w14:textId="77777777" w:rsidR="004E4738" w:rsidRDefault="007F0902" w:rsidP="004E4738">
      <w:pPr>
        <w:spacing w:after="58" w:line="350" w:lineRule="auto"/>
        <w:ind w:left="-15"/>
      </w:pPr>
      <w:r>
        <w:t xml:space="preserve">выработка и согласование приоритетных направлений и форм совместной деятельности по межгосударственному сотрудничеству в области гармонизации технических регламентов, стандартизации, метрологии и оценки (подтверждения) соответствия; </w:t>
      </w:r>
    </w:p>
    <w:p w14:paraId="32198596" w14:textId="03BACAEF" w:rsidR="004E4738" w:rsidRDefault="007F0902" w:rsidP="004E4738">
      <w:pPr>
        <w:spacing w:after="58" w:line="350" w:lineRule="auto"/>
        <w:ind w:left="-15"/>
      </w:pPr>
      <w:r>
        <w:t>рассмотрение и принятие основных направлений научных исследований, научно-технических программ, планов и проектов</w:t>
      </w:r>
      <w:ins w:id="15" w:author="Ivanov Alexey" w:date="2025-11-28T06:00:00Z">
        <w:r w:rsidR="009E5A68" w:rsidRPr="009E5A68">
          <w:t xml:space="preserve"> </w:t>
        </w:r>
        <w:r w:rsidR="009E5A68">
          <w:t>по закрепленным областям деятельности</w:t>
        </w:r>
      </w:ins>
      <w:r>
        <w:t xml:space="preserve">; </w:t>
      </w:r>
    </w:p>
    <w:p w14:paraId="1826A33C" w14:textId="77777777" w:rsidR="004E4738" w:rsidRDefault="007F0902" w:rsidP="004E4738">
      <w:pPr>
        <w:spacing w:after="58" w:line="350" w:lineRule="auto"/>
        <w:ind w:left="-15"/>
      </w:pPr>
      <w:r>
        <w:t xml:space="preserve">представление на утверждение правительствам государств – участников Соглашения, а при наличии полномочий – утверждение документов, предусмотренных Соглашением по закрепленным областям деятельности; </w:t>
      </w:r>
    </w:p>
    <w:p w14:paraId="1D51032D" w14:textId="77777777" w:rsidR="004E4738" w:rsidRDefault="007F0902" w:rsidP="004E4738">
      <w:pPr>
        <w:spacing w:after="58" w:line="350" w:lineRule="auto"/>
        <w:ind w:left="-15"/>
      </w:pPr>
      <w:r>
        <w:t xml:space="preserve">подготовка предложений по гармонизации технических регламентов; принятие решений о межгосударственных стандартах; выработка и принятие правил и процедур проведения совместных работ по гармонизации технических регламентов, стандартизации, метрологии и оценке (подтверждению) соответствия; </w:t>
      </w:r>
    </w:p>
    <w:p w14:paraId="47F388AC" w14:textId="77777777" w:rsidR="004E4738" w:rsidRDefault="007F0902" w:rsidP="004E4738">
      <w:pPr>
        <w:spacing w:after="58" w:line="350" w:lineRule="auto"/>
        <w:ind w:left="-15"/>
      </w:pPr>
      <w:r>
        <w:t xml:space="preserve">подготовка материалов к заседаниям Комиссии по экономическим вопросам при Экономическом совете СНГ и Экономического совета СНГ по закрепленным за Советом областям деятельности; </w:t>
      </w:r>
    </w:p>
    <w:p w14:paraId="64CF1895" w14:textId="77777777" w:rsidR="004E4738" w:rsidRDefault="007F0902" w:rsidP="004E4738">
      <w:pPr>
        <w:spacing w:after="58" w:line="350" w:lineRule="auto"/>
        <w:ind w:left="-15"/>
      </w:pPr>
      <w:r>
        <w:t xml:space="preserve">рассмотрение и согласование смет затрат для выполнения целевых программ и технических проектов по гармонизации технических регламентов, стандартизации, метрологии, оценке (подтверждению) соответствия и выработка предложений по источникам их финансирования; </w:t>
      </w:r>
    </w:p>
    <w:p w14:paraId="77EEEDC2" w14:textId="77777777" w:rsidR="004E4738" w:rsidRDefault="007F0902" w:rsidP="004E4738">
      <w:pPr>
        <w:spacing w:after="58" w:line="350" w:lineRule="auto"/>
        <w:ind w:left="-15"/>
      </w:pPr>
      <w:r>
        <w:t xml:space="preserve">принятие решений о создании при Совете научно-технических комиссий и технических комитетов, утверждение планов их работ; </w:t>
      </w:r>
    </w:p>
    <w:p w14:paraId="24241F51" w14:textId="05B9F072" w:rsidR="004E4738" w:rsidRDefault="007F0902" w:rsidP="004E4738">
      <w:pPr>
        <w:spacing w:after="58" w:line="350" w:lineRule="auto"/>
        <w:ind w:left="-15"/>
        <w:rPr>
          <w:ins w:id="16" w:author="Анастасия В. Бухарова" w:date="2025-09-18T11:03:00Z"/>
        </w:rPr>
      </w:pPr>
      <w:r>
        <w:t>осуществление сотрудничества с международными и региональными организациями по закрепленным областям деятельности; осуществление взаимодействия с другими органами отраслевого сотрудничества СНГ,</w:t>
      </w:r>
      <w:ins w:id="17" w:author="Ivanov Alexey" w:date="2025-11-28T06:02:00Z">
        <w:r w:rsidR="009E5A68">
          <w:t xml:space="preserve"> а также </w:t>
        </w:r>
      </w:ins>
      <w:ins w:id="18" w:author="Ivanov Alexey" w:date="2025-11-28T06:03:00Z">
        <w:r w:rsidR="009E5A68" w:rsidRPr="009E5A68">
          <w:t>в рамках интеграционных образований, в которые входят одно и более государство – участник Соглашения</w:t>
        </w:r>
      </w:ins>
      <w:r>
        <w:t xml:space="preserve"> </w:t>
      </w:r>
      <w:del w:id="19" w:author="Анастасия В. Бухарова" w:date="2025-11-27T16:13:00Z">
        <w:r w:rsidDel="005E16BD">
          <w:delText>в том числе с Межгосударственной научно-технической комиссией по техническому нормированию и стандартизации в строительстве (МНТКС)</w:delText>
        </w:r>
      </w:del>
      <w:r>
        <w:t xml:space="preserve">, в целях обеспечения единства политики и информации по закрепленным за Советом областям деятельности; </w:t>
      </w:r>
    </w:p>
    <w:p w14:paraId="18D23960" w14:textId="14DFF6B8" w:rsidR="007F0902" w:rsidRDefault="005E16BD" w:rsidP="004E4738">
      <w:pPr>
        <w:spacing w:after="58" w:line="350" w:lineRule="auto"/>
        <w:ind w:left="-15"/>
      </w:pPr>
      <w:ins w:id="20" w:author="Анастасия В. Бухарова" w:date="2025-11-27T16:13:00Z">
        <w:r w:rsidRPr="005E16BD">
          <w:t xml:space="preserve">продвижение подходов по </w:t>
        </w:r>
      </w:ins>
      <w:ins w:id="21" w:author="Ivanov Alexey" w:date="2025-11-28T16:05:00Z">
        <w:r w:rsidR="00A9026C">
          <w:t xml:space="preserve">гармонизации технических </w:t>
        </w:r>
        <w:proofErr w:type="gramStart"/>
        <w:r w:rsidR="00A9026C">
          <w:t xml:space="preserve">регламентов, </w:t>
        </w:r>
      </w:ins>
      <w:ins w:id="22" w:author="Анастасия В. Бухарова" w:date="2025-11-27T16:13:00Z">
        <w:del w:id="23" w:author="Ivanov Alexey" w:date="2025-11-28T16:09:00Z">
          <w:r w:rsidRPr="005E16BD" w:rsidDel="00B42106">
            <w:delText>межгосударственн</w:delText>
          </w:r>
        </w:del>
        <w:del w:id="24" w:author="Ivanov Alexey" w:date="2025-11-28T16:05:00Z">
          <w:r w:rsidRPr="005E16BD" w:rsidDel="00A9026C">
            <w:delText xml:space="preserve">ым системам технических регламентов, </w:delText>
          </w:r>
        </w:del>
      </w:ins>
      <w:ins w:id="25" w:author="Ivanov Alexey" w:date="2025-11-28T16:05:00Z">
        <w:r w:rsidR="00A9026C">
          <w:t xml:space="preserve"> </w:t>
        </w:r>
      </w:ins>
      <w:ins w:id="26" w:author="Анастасия В. Бухарова" w:date="2025-11-27T16:13:00Z">
        <w:r w:rsidRPr="005E16BD">
          <w:t>стандартизации</w:t>
        </w:r>
        <w:proofErr w:type="gramEnd"/>
        <w:r w:rsidRPr="005E16BD">
          <w:t>, метрологии и оценки (подтверждению) соответствия в третьих странах</w:t>
        </w:r>
      </w:ins>
      <w:ins w:id="27" w:author="Анастасия В. Бухарова" w:date="2025-09-18T11:03:00Z">
        <w:r w:rsidR="007F0902">
          <w:t>;</w:t>
        </w:r>
      </w:ins>
    </w:p>
    <w:p w14:paraId="53EFCE46" w14:textId="77777777" w:rsidR="009147C4" w:rsidRDefault="007F0902" w:rsidP="004E4738">
      <w:pPr>
        <w:spacing w:after="58" w:line="350" w:lineRule="auto"/>
        <w:ind w:left="-15"/>
      </w:pPr>
      <w:r>
        <w:t xml:space="preserve">принятие решений о назначении директора Бюро по стандартам, штатной численности Бюро по стандартам, утверждение сметы финансирования Бюро по стандартам и отчета об ее расходовании. </w:t>
      </w:r>
    </w:p>
    <w:p w14:paraId="31C92853" w14:textId="77777777" w:rsidR="009147C4" w:rsidRDefault="007F0902">
      <w:pPr>
        <w:spacing w:after="48"/>
        <w:ind w:left="-15"/>
      </w:pPr>
      <w:r>
        <w:t>В целях подготовки и реализации межгосударственных организационных, научно</w:t>
      </w:r>
      <w:r w:rsidR="004E4738">
        <w:t>-</w:t>
      </w:r>
      <w:r>
        <w:t xml:space="preserve">технических и других мероприятий, содействующих повышению эффективности работ в области гармонизации технических регламентов, стандартизации, метрологии и оценки (подтверждения) соответствия, а также обеспечивающих сотрудничество с международными и региональными организациями по стандартизации, метрологии, сертификации и аккредитации, Совет может вносить предложения в компетентные органы Содружества о создании самофинансируемых некоммерческих организаций (организации внебюджетного финансирования, целью деятельности которых не является получение прибыли) в соответствии с принятыми нормами. </w:t>
      </w:r>
    </w:p>
    <w:p w14:paraId="0D1CCA47" w14:textId="77777777" w:rsidR="009147C4" w:rsidRDefault="007F0902">
      <w:pPr>
        <w:spacing w:line="345" w:lineRule="auto"/>
        <w:ind w:left="-15"/>
      </w:pPr>
      <w:r>
        <w:t xml:space="preserve">Совет может осуществлять и другие функции по закрепленным областям деятельности, определяемые дополнительными полномочиями, согласованными с правительствами государств – участников Соглашения. </w:t>
      </w:r>
    </w:p>
    <w:p w14:paraId="2488BC45" w14:textId="77777777" w:rsidR="009147C4" w:rsidRDefault="007F0902">
      <w:pPr>
        <w:spacing w:after="150" w:line="259" w:lineRule="auto"/>
        <w:ind w:left="566" w:firstLine="0"/>
        <w:jc w:val="left"/>
      </w:pPr>
      <w:r>
        <w:t xml:space="preserve"> </w:t>
      </w:r>
    </w:p>
    <w:p w14:paraId="2CAB5891" w14:textId="77777777" w:rsidR="009147C4" w:rsidRDefault="007F0902">
      <w:pPr>
        <w:pStyle w:val="1"/>
        <w:spacing w:after="80"/>
        <w:ind w:right="6"/>
      </w:pPr>
      <w:r>
        <w:t xml:space="preserve">3. Представительство государств в Совете </w:t>
      </w:r>
    </w:p>
    <w:p w14:paraId="447180AD" w14:textId="77777777" w:rsidR="009147C4" w:rsidRDefault="007F0902" w:rsidP="004E4738">
      <w:pPr>
        <w:spacing w:after="82" w:line="329" w:lineRule="auto"/>
        <w:ind w:left="-15"/>
      </w:pPr>
      <w:r>
        <w:t xml:space="preserve">Членами Совета являются руководители соответствующих национальных органов государственной власти, уполномоченные на осуществление функций в сфере технического регулирования, стандартизации, метрологии, оценки (подтверждения) соответствия, которые от имени государств наделяются правом быть членами Совета и полномочиями, необходимыми для выполнения функций, возложенных на этот Совет. </w:t>
      </w:r>
    </w:p>
    <w:p w14:paraId="51624A0F" w14:textId="77777777" w:rsidR="004E4738" w:rsidRDefault="007F0902" w:rsidP="004E4738">
      <w:pPr>
        <w:spacing w:after="32" w:line="370" w:lineRule="auto"/>
        <w:ind w:left="-15"/>
      </w:pPr>
      <w:r>
        <w:t xml:space="preserve">Если в государстве – участнике Соглашения действуют несколько органов управления в указанных сферах деятельности и их руководители наделены государством правом быть членами Совета, то они участвуют в его работе в пределах своих полномочий. Каждое государство – участник Соглашения имеет в Совете один голос. </w:t>
      </w:r>
    </w:p>
    <w:p w14:paraId="42BFF9CA" w14:textId="77777777" w:rsidR="004E4738" w:rsidRDefault="007F0902" w:rsidP="004E4738">
      <w:pPr>
        <w:spacing w:after="32" w:line="370" w:lineRule="auto"/>
        <w:ind w:left="-15"/>
      </w:pPr>
      <w:r>
        <w:t xml:space="preserve">Члены Совета: </w:t>
      </w:r>
    </w:p>
    <w:p w14:paraId="59DE9A24" w14:textId="77777777" w:rsidR="004E4738" w:rsidRDefault="007F0902" w:rsidP="004E4738">
      <w:pPr>
        <w:spacing w:after="32" w:line="370" w:lineRule="auto"/>
        <w:ind w:left="-15"/>
      </w:pPr>
      <w:r>
        <w:t xml:space="preserve">участвуют с правом решающего голоса во всех видах деятельности Совета в соответствии с их полномочиями; </w:t>
      </w:r>
    </w:p>
    <w:p w14:paraId="4BCC3629" w14:textId="2819DEA0" w:rsidR="003F3477" w:rsidRDefault="007F0902" w:rsidP="004E4738">
      <w:pPr>
        <w:spacing w:after="32" w:line="370" w:lineRule="auto"/>
        <w:ind w:left="-15"/>
      </w:pPr>
      <w:r>
        <w:t xml:space="preserve">инициируют обсуждение в Совете </w:t>
      </w:r>
      <w:del w:id="28" w:author="Ivanov Alexey" w:date="2025-11-28T06:06:00Z">
        <w:r w:rsidDel="00AF6673">
          <w:delText xml:space="preserve">различных </w:delText>
        </w:r>
      </w:del>
      <w:r>
        <w:t xml:space="preserve">вопросов межгосударственного сотрудничества по гармонизации технических регламентов, стандартизации, метрологии и оценке (подтверждению) соответствия; </w:t>
      </w:r>
    </w:p>
    <w:p w14:paraId="7446AFFD" w14:textId="77777777" w:rsidR="003F3477" w:rsidRDefault="007F0902" w:rsidP="004E4738">
      <w:pPr>
        <w:spacing w:after="32" w:line="370" w:lineRule="auto"/>
        <w:ind w:left="-15"/>
      </w:pPr>
      <w:r>
        <w:t xml:space="preserve">информируют Совет о позиции своих государств по конкретным вопросам межгосударственного сотрудничества в указанных видах деятельности; </w:t>
      </w:r>
    </w:p>
    <w:p w14:paraId="56DA68BB" w14:textId="77777777" w:rsidR="003F3477" w:rsidRDefault="007F0902" w:rsidP="004E4738">
      <w:pPr>
        <w:spacing w:after="32" w:line="370" w:lineRule="auto"/>
        <w:ind w:left="-15"/>
        <w:rPr>
          <w:ins w:id="29" w:author="Анастасия В. Бухарова" w:date="2025-09-18T11:03:00Z"/>
        </w:rPr>
      </w:pPr>
      <w:r>
        <w:t>обмениваются информацией по разрабатываемым и действующим в государствах – участниках Соглашения техническим регламентам, стандартам, процедурам оценки (подтверждения) соответствия и проводят переговоры с другими членами Совета по вопросам участия своего государства в конкретных формах межгосударственного и межд</w:t>
      </w:r>
      <w:r w:rsidR="003F3477">
        <w:t xml:space="preserve">ународного </w:t>
      </w:r>
      <w:r w:rsidR="003F3477">
        <w:tab/>
        <w:t xml:space="preserve">сотрудничества по </w:t>
      </w:r>
      <w:r>
        <w:t xml:space="preserve">гармонизации </w:t>
      </w:r>
      <w:r>
        <w:tab/>
        <w:t xml:space="preserve">технических </w:t>
      </w:r>
      <w:r>
        <w:tab/>
        <w:t xml:space="preserve">регламентов, стандартизации, метрологии и оценке (подтверждению) соответствия; </w:t>
      </w:r>
    </w:p>
    <w:p w14:paraId="13F0B676" w14:textId="7CA1D6B0" w:rsidR="007F0902" w:rsidRDefault="007F0902" w:rsidP="004E4738">
      <w:pPr>
        <w:spacing w:after="32" w:line="370" w:lineRule="auto"/>
        <w:ind w:left="-15"/>
      </w:pPr>
      <w:ins w:id="30" w:author="Анастасия В. Бухарова" w:date="2025-09-18T11:03:00Z">
        <w:r w:rsidRPr="007F0902">
          <w:t>информируют о взаимодействии с третьим</w:t>
        </w:r>
      </w:ins>
      <w:ins w:id="31" w:author="Анастасия В. Бухарова" w:date="2025-10-03T14:19:00Z">
        <w:r w:rsidR="000A4267">
          <w:t>и</w:t>
        </w:r>
      </w:ins>
      <w:ins w:id="32" w:author="Анастасия В. Бухарова" w:date="2025-09-18T11:03:00Z">
        <w:r w:rsidRPr="007F0902">
          <w:t xml:space="preserve"> странами по вопросам продвижения </w:t>
        </w:r>
      </w:ins>
      <w:ins w:id="33" w:author="Ivanov Alexey" w:date="2025-11-28T16:06:00Z">
        <w:r w:rsidR="00A9026C">
          <w:t>гармонизации технических регламентов</w:t>
        </w:r>
      </w:ins>
      <w:ins w:id="34" w:author="Ivanov Alexey" w:date="2025-11-28T16:07:00Z">
        <w:r w:rsidR="00A9026C">
          <w:t>,</w:t>
        </w:r>
      </w:ins>
      <w:ins w:id="35" w:author="Ivanov Alexey" w:date="2025-11-28T16:06:00Z">
        <w:r w:rsidR="00A9026C">
          <w:t xml:space="preserve"> </w:t>
        </w:r>
      </w:ins>
      <w:ins w:id="36" w:author="Анастасия В. Бухарова" w:date="2025-09-18T11:03:00Z">
        <w:del w:id="37" w:author="Ivanov Alexey" w:date="2025-11-28T16:09:00Z">
          <w:r w:rsidRPr="007F0902" w:rsidDel="00B42106">
            <w:delText>межгосударственн</w:delText>
          </w:r>
        </w:del>
        <w:del w:id="38" w:author="Ivanov Alexey" w:date="2025-11-28T16:06:00Z">
          <w:r w:rsidRPr="007F0902" w:rsidDel="00A9026C">
            <w:delText>ых</w:delText>
          </w:r>
        </w:del>
        <w:del w:id="39" w:author="Ivanov Alexey" w:date="2025-11-28T16:07:00Z">
          <w:r w:rsidRPr="007F0902" w:rsidDel="00A9026C">
            <w:delText xml:space="preserve"> систем технических регламентов, </w:delText>
          </w:r>
        </w:del>
      </w:ins>
      <w:ins w:id="40" w:author="Ivanov Alexey" w:date="2025-11-28T16:07:00Z">
        <w:r w:rsidR="00A9026C">
          <w:t xml:space="preserve"> </w:t>
        </w:r>
      </w:ins>
      <w:ins w:id="41" w:author="Анастасия В. Бухарова" w:date="2025-09-18T11:03:00Z">
        <w:r w:rsidRPr="007F0902">
          <w:t>стандартизации, метрологии и оценки (подтверждения) соответствия</w:t>
        </w:r>
      </w:ins>
      <w:ins w:id="42" w:author="Ivanov Alexey" w:date="2025-11-28T08:18:00Z">
        <w:r w:rsidR="00B33C70">
          <w:t xml:space="preserve"> (при </w:t>
        </w:r>
      </w:ins>
      <w:ins w:id="43" w:author="Ivanov Alexey" w:date="2025-11-28T16:07:00Z">
        <w:r w:rsidR="00A9026C">
          <w:t>необходимости</w:t>
        </w:r>
      </w:ins>
      <w:ins w:id="44" w:author="Ivanov Alexey" w:date="2025-11-28T08:18:00Z">
        <w:r w:rsidR="00B33C70">
          <w:t>)</w:t>
        </w:r>
      </w:ins>
      <w:ins w:id="45" w:author="Анастасия В. Бухарова" w:date="2025-09-18T11:03:00Z">
        <w:r>
          <w:t>;</w:t>
        </w:r>
      </w:ins>
    </w:p>
    <w:p w14:paraId="14948F42" w14:textId="77777777" w:rsidR="003F3477" w:rsidRDefault="007F0902" w:rsidP="004E4738">
      <w:pPr>
        <w:spacing w:after="32" w:line="370" w:lineRule="auto"/>
        <w:ind w:left="-15"/>
      </w:pPr>
      <w:r>
        <w:t xml:space="preserve">систематически получают протоколы заседаний Совета, информацию о текущей деятельности научно-технических комиссий Совета и Бюро по стандартам, а также информацию по конкретным направлениям сотрудничества; </w:t>
      </w:r>
    </w:p>
    <w:p w14:paraId="224887E8" w14:textId="77777777" w:rsidR="009147C4" w:rsidRDefault="007F0902" w:rsidP="004E4738">
      <w:pPr>
        <w:spacing w:after="32" w:line="370" w:lineRule="auto"/>
        <w:ind w:left="-15"/>
      </w:pPr>
      <w:r>
        <w:t xml:space="preserve">представляют в Совет по его запросу и Бюро по стандартам необходимую информацию о деятельности национальных органов государственной власти, уполномоченных на осуществление функций в сфере технического регулирования, стандартизации, метрологии, оценки (подтверждения) соответствия по конкретным вопросам, представляющим межгосударственный интерес. </w:t>
      </w:r>
    </w:p>
    <w:p w14:paraId="53929A35" w14:textId="77777777" w:rsidR="009147C4" w:rsidRDefault="007F0902" w:rsidP="004E4738">
      <w:pPr>
        <w:spacing w:after="60" w:line="259" w:lineRule="auto"/>
        <w:ind w:left="566" w:firstLine="0"/>
        <w:jc w:val="left"/>
      </w:pPr>
      <w:r>
        <w:t xml:space="preserve">  </w:t>
      </w:r>
    </w:p>
    <w:p w14:paraId="3A32D5AC" w14:textId="77777777" w:rsidR="009147C4" w:rsidRDefault="007F0902">
      <w:pPr>
        <w:pStyle w:val="1"/>
        <w:spacing w:after="79"/>
      </w:pPr>
      <w:r>
        <w:t xml:space="preserve">4. Организация работы Совета </w:t>
      </w:r>
    </w:p>
    <w:p w14:paraId="4B3BE8F9" w14:textId="77777777" w:rsidR="009147C4" w:rsidRDefault="007F0902">
      <w:pPr>
        <w:spacing w:line="345" w:lineRule="auto"/>
        <w:ind w:left="-15"/>
      </w:pPr>
      <w:r>
        <w:t xml:space="preserve">Принятые Советом решения и документы по гармонизации технических регламентов, стандартизации, метрологии и оценке (подтверждению) соответствия вводятся в действие в государствах – участниках Соглашения в соответствии с национальным законодательством. </w:t>
      </w:r>
    </w:p>
    <w:p w14:paraId="546568DB" w14:textId="4FC1AF4C" w:rsidR="009147C4" w:rsidRDefault="007F0902">
      <w:pPr>
        <w:spacing w:line="373" w:lineRule="auto"/>
        <w:ind w:left="-15"/>
      </w:pPr>
      <w:r>
        <w:t xml:space="preserve">Совет проводит свои заседания по мере необходимости, но не реже двух раз в год. В заседаниях, кроме членов Совета, могут принимать участие и другие представители государств, представители </w:t>
      </w:r>
      <w:ins w:id="46" w:author="Ivanov Alexey" w:date="2025-11-28T06:08:00Z">
        <w:r w:rsidR="00AF6673" w:rsidRPr="00AF6673">
          <w:t>интеграционных образований, в которые входят одно и более государство – участник Соглашения</w:t>
        </w:r>
      </w:ins>
      <w:ins w:id="47" w:author="Ivanov Alexey" w:date="2025-11-28T06:09:00Z">
        <w:r w:rsidR="00AF6673">
          <w:t>, представители</w:t>
        </w:r>
      </w:ins>
      <w:ins w:id="48" w:author="Ivanov Alexey" w:date="2025-11-28T06:08:00Z">
        <w:r w:rsidR="00AF6673" w:rsidRPr="00AF6673">
          <w:t xml:space="preserve"> </w:t>
        </w:r>
      </w:ins>
      <w:r>
        <w:t>ведущих отраслей промышленности государств – участников Соглашения</w:t>
      </w:r>
      <w:ins w:id="49" w:author="Анастасия В. Бухарова" w:date="2025-09-18T11:04:00Z">
        <w:r>
          <w:t xml:space="preserve">, </w:t>
        </w:r>
        <w:r w:rsidRPr="007F0902">
          <w:t>представители третьих стран</w:t>
        </w:r>
      </w:ins>
      <w:r>
        <w:t xml:space="preserve"> без права решающего голоса. В состав делегаций государств – участников Соглашения может включаться необходимое количество советников и экспертов. </w:t>
      </w:r>
    </w:p>
    <w:p w14:paraId="51746F93" w14:textId="77777777" w:rsidR="009147C4" w:rsidRDefault="007F0902">
      <w:pPr>
        <w:spacing w:line="381" w:lineRule="auto"/>
        <w:ind w:left="-15"/>
      </w:pPr>
      <w:r>
        <w:t xml:space="preserve">В заседаниях Совета принимает участие представитель Исполнительного комитета СНГ с правом совещательного голоса. </w:t>
      </w:r>
    </w:p>
    <w:p w14:paraId="7AE94852" w14:textId="77777777" w:rsidR="009147C4" w:rsidRDefault="007F0902">
      <w:pPr>
        <w:spacing w:line="401" w:lineRule="auto"/>
        <w:ind w:left="-15"/>
      </w:pPr>
      <w:r>
        <w:t xml:space="preserve">Организационно-техническое обеспечение проведения заседаний Совета и его рабочих органов осуществляет государство, на территории которого проводятся заседания. </w:t>
      </w:r>
    </w:p>
    <w:p w14:paraId="62885D89" w14:textId="77777777" w:rsidR="009147C4" w:rsidRDefault="007F0902">
      <w:pPr>
        <w:spacing w:line="380" w:lineRule="auto"/>
        <w:ind w:left="-15"/>
      </w:pPr>
      <w:r>
        <w:t xml:space="preserve">Государства несут все расходы, связанные с работой их представителей в Совете и его рабочих органах. </w:t>
      </w:r>
    </w:p>
    <w:p w14:paraId="24793267" w14:textId="77777777" w:rsidR="009147C4" w:rsidRDefault="007F0902">
      <w:pPr>
        <w:spacing w:line="340" w:lineRule="auto"/>
        <w:ind w:left="-15"/>
      </w:pPr>
      <w:r>
        <w:t xml:space="preserve">Председательство в Совете осуществляется поочередно каждым из государств – участников Соглашения в лице его представителей на основе принципа ротации на срок не более одного года. Председатель руководит заседаниями Совета и организует его работу в период между заседаниями. </w:t>
      </w:r>
    </w:p>
    <w:p w14:paraId="588F66E5" w14:textId="77777777" w:rsidR="009147C4" w:rsidRDefault="007F0902">
      <w:pPr>
        <w:spacing w:line="379" w:lineRule="auto"/>
        <w:ind w:left="-15"/>
      </w:pPr>
      <w:r>
        <w:t xml:space="preserve">Предшествующий председатель Совета является его сопредседателем на каждый новый срок. </w:t>
      </w:r>
    </w:p>
    <w:p w14:paraId="106B31FE" w14:textId="77777777" w:rsidR="009147C4" w:rsidRDefault="007F0902">
      <w:pPr>
        <w:spacing w:line="344" w:lineRule="auto"/>
        <w:ind w:left="-15"/>
      </w:pPr>
      <w:r>
        <w:t xml:space="preserve">Повестки дня заседаний формируются в соответствии с принятыми Советом Правилами процедуры МГС, утверждаются большинством голосов присутствующих на заседании государств – участников Соглашения. </w:t>
      </w:r>
    </w:p>
    <w:p w14:paraId="7B6985BB" w14:textId="77777777" w:rsidR="009147C4" w:rsidRDefault="007F0902">
      <w:pPr>
        <w:spacing w:line="390" w:lineRule="auto"/>
        <w:ind w:left="-15"/>
      </w:pPr>
      <w:r>
        <w:t xml:space="preserve">Решения по конкретным программам, техническим проектам и формам межгосударственного сотрудничества принимаются государствами – участниками Соглашения на основе консенсуса. </w:t>
      </w:r>
    </w:p>
    <w:p w14:paraId="1A3C5A6F" w14:textId="77777777" w:rsidR="009147C4" w:rsidRDefault="007F0902">
      <w:pPr>
        <w:spacing w:line="400" w:lineRule="auto"/>
        <w:ind w:left="-15"/>
      </w:pPr>
      <w:r>
        <w:t>Решения, затрагивающие интересы любого государства – участника Соглашения, не могут приниматься в его отсутствие</w:t>
      </w:r>
      <w:ins w:id="50" w:author="Анастасия В. Бухарова" w:date="2025-09-18T11:04:00Z">
        <w:r>
          <w:t xml:space="preserve"> </w:t>
        </w:r>
      </w:ins>
      <w:ins w:id="51" w:author="Анастасия В. Бухарова" w:date="2025-09-18T11:05:00Z">
        <w:r w:rsidRPr="007F0902">
          <w:t>или без представления его позиции</w:t>
        </w:r>
      </w:ins>
      <w:r>
        <w:t xml:space="preserve">. </w:t>
      </w:r>
    </w:p>
    <w:p w14:paraId="186625C6" w14:textId="77777777" w:rsidR="009147C4" w:rsidRDefault="007F0902">
      <w:pPr>
        <w:spacing w:line="399" w:lineRule="auto"/>
        <w:ind w:left="-15"/>
      </w:pPr>
      <w:r>
        <w:t xml:space="preserve">По процедурным вопросам решение принимается большинством голосов государств – участников Соглашения. </w:t>
      </w:r>
    </w:p>
    <w:p w14:paraId="21C3E16B" w14:textId="77777777" w:rsidR="009147C4" w:rsidRDefault="007F0902">
      <w:pPr>
        <w:spacing w:line="397" w:lineRule="auto"/>
        <w:ind w:left="-15"/>
      </w:pPr>
      <w:r>
        <w:t xml:space="preserve">Заседание Совета считается правомочным, если в нем приняли участие более половины государств – участников Соглашения. </w:t>
      </w:r>
    </w:p>
    <w:p w14:paraId="72AB7A18" w14:textId="77777777" w:rsidR="009147C4" w:rsidRDefault="007F0902">
      <w:pPr>
        <w:spacing w:line="340" w:lineRule="auto"/>
        <w:ind w:left="-15"/>
      </w:pPr>
      <w:r>
        <w:t xml:space="preserve">Председатель Совета: привлекает по согласованию с национальными органами государственной власти, уполномоченными на осуществление функций в сфере технического регулирования, стандартизации, метрологии, оценки (подтверждения) соответствия, специалистов государств – участников Соглашения для участия в подготовке совместных проектов программ в рамках многосторонней договоренности по развитию промышленности, сельского хозяйства и других отраслей экономики; </w:t>
      </w:r>
    </w:p>
    <w:p w14:paraId="3777DBB6" w14:textId="77777777" w:rsidR="009147C4" w:rsidRDefault="007F0902">
      <w:pPr>
        <w:spacing w:line="325" w:lineRule="auto"/>
        <w:ind w:left="-15"/>
      </w:pPr>
      <w:r>
        <w:t xml:space="preserve">принимает участие в заседаниях Экономического совета СНГ, Комиссии по экономическим вопросам при Экономическом совете СНГ, других межгосударственных органов при рассмотрении вопросов гармонизации технических регламентов, стандартизации, метрологии и оценки (подтверждения) соответствия. По поручению председателя Совета в работе указанных заседаний может принимать участие другой член Совета в пределах его полномочий. </w:t>
      </w:r>
    </w:p>
    <w:p w14:paraId="0C34ABAA" w14:textId="77777777" w:rsidR="009147C4" w:rsidRDefault="007F0902">
      <w:pPr>
        <w:spacing w:line="346" w:lineRule="auto"/>
        <w:ind w:left="-15"/>
      </w:pPr>
      <w:r>
        <w:t xml:space="preserve">В промежутках между заседаниями члены Совета организуют в своих государствах работу по реализации принятых Советом решений, поддерживают контакты с Исполнительным комитетом СНГ, созданными Советом организациями и между собой. </w:t>
      </w:r>
    </w:p>
    <w:p w14:paraId="5BAA445D" w14:textId="77777777" w:rsidR="009147C4" w:rsidRDefault="007F0902">
      <w:pPr>
        <w:spacing w:after="145" w:line="259" w:lineRule="auto"/>
        <w:ind w:left="566" w:firstLine="0"/>
        <w:jc w:val="left"/>
      </w:pPr>
      <w:r>
        <w:t xml:space="preserve"> </w:t>
      </w:r>
    </w:p>
    <w:p w14:paraId="2E0D990D" w14:textId="77777777" w:rsidR="009147C4" w:rsidRDefault="007F0902">
      <w:pPr>
        <w:pStyle w:val="1"/>
        <w:spacing w:after="79"/>
      </w:pPr>
      <w:r>
        <w:t xml:space="preserve">5. Бюро по стандартам </w:t>
      </w:r>
    </w:p>
    <w:p w14:paraId="5AB54576" w14:textId="77777777" w:rsidR="009147C4" w:rsidRDefault="007F0902">
      <w:pPr>
        <w:spacing w:line="382" w:lineRule="auto"/>
        <w:ind w:left="-15"/>
      </w:pPr>
      <w:r>
        <w:t xml:space="preserve">Бюро по стандартам создается Советом и состоит из специалистов по основным направлениям деятельности Совета, работающих на постоянной основе. </w:t>
      </w:r>
    </w:p>
    <w:p w14:paraId="7736B37A" w14:textId="77777777" w:rsidR="009147C4" w:rsidRDefault="007F0902">
      <w:pPr>
        <w:spacing w:after="74"/>
        <w:ind w:left="566" w:firstLine="0"/>
      </w:pPr>
      <w:r>
        <w:t xml:space="preserve">Количественный состав Бюро по стандартам определяется Советом. </w:t>
      </w:r>
    </w:p>
    <w:p w14:paraId="089059F1" w14:textId="77777777" w:rsidR="009147C4" w:rsidRDefault="007F0902">
      <w:pPr>
        <w:spacing w:line="346" w:lineRule="auto"/>
        <w:ind w:left="-15"/>
      </w:pPr>
      <w:r>
        <w:t xml:space="preserve">Бюро по стандартам руководствуется в своей деятельности настоящим Положением, принятыми в рамках СНГ соглашениями по закрепленным за Советом областям деятельности и Положением о Бюро по стандартам, утверждаемым Советом. </w:t>
      </w:r>
    </w:p>
    <w:p w14:paraId="24D72787" w14:textId="77777777" w:rsidR="009147C4" w:rsidRDefault="007F0902">
      <w:pPr>
        <w:spacing w:line="346" w:lineRule="auto"/>
        <w:ind w:left="-15"/>
      </w:pPr>
      <w:r>
        <w:t xml:space="preserve">Бюро по стандартам для осуществления деятельности оформляет свой статус юридического лица в соответствии с законодательством страны местопребывания и имеет расчетный счет и печать со своим наименованием. </w:t>
      </w:r>
    </w:p>
    <w:p w14:paraId="6D1429A0" w14:textId="77777777" w:rsidR="009147C4" w:rsidRDefault="007F0902">
      <w:pPr>
        <w:spacing w:line="382" w:lineRule="auto"/>
        <w:ind w:left="-15"/>
      </w:pPr>
      <w:r>
        <w:t xml:space="preserve">Бюро по стандартам обеспечивается необходимыми помещениями на условиях, предоставляемых для органов государственного управления страны местопребывания. </w:t>
      </w:r>
    </w:p>
    <w:p w14:paraId="398DD92F" w14:textId="77777777" w:rsidR="009147C4" w:rsidRDefault="007F0902">
      <w:pPr>
        <w:spacing w:line="367" w:lineRule="auto"/>
        <w:ind w:left="-15"/>
      </w:pPr>
      <w:r>
        <w:t xml:space="preserve">Финансирование расходов Бюро по стандартам, связанных с организацией работы Совета и содержанием аппарата, осуществляется за счет ежегодных взносов национальных органов государственной власти государств – участников Соглашения, представленных в Совете, а также средств, поступивших в результате информационно-консультационной и методико-организационной деятельности, оплаты хозяйствующими субъектами работ по стандартизации и других источников в соответствии с действующим законодательством страны местопребывания. </w:t>
      </w:r>
    </w:p>
    <w:p w14:paraId="11D1B5DF" w14:textId="77777777" w:rsidR="009147C4" w:rsidRPr="003F3477" w:rsidRDefault="007F0902" w:rsidP="003F3477">
      <w:pPr>
        <w:spacing w:after="0" w:line="259" w:lineRule="auto"/>
        <w:ind w:left="0" w:firstLine="0"/>
        <w:jc w:val="left"/>
        <w:rPr>
          <w:color w:val="auto"/>
        </w:rPr>
      </w:pPr>
      <w:r>
        <w:t xml:space="preserve"> </w:t>
      </w:r>
    </w:p>
    <w:p w14:paraId="353ADEAA" w14:textId="77777777" w:rsidR="009147C4" w:rsidRPr="003F3477" w:rsidRDefault="007F0902" w:rsidP="003F3477">
      <w:pPr>
        <w:spacing w:after="0" w:line="259" w:lineRule="auto"/>
        <w:ind w:left="0" w:firstLine="0"/>
        <w:jc w:val="left"/>
        <w:rPr>
          <w:color w:val="auto"/>
        </w:rPr>
      </w:pPr>
      <w:r w:rsidRPr="003F3477">
        <w:rPr>
          <w:color w:val="auto"/>
        </w:rPr>
        <w:t xml:space="preserve"> </w:t>
      </w:r>
    </w:p>
    <w:p w14:paraId="2E7CF182" w14:textId="77777777" w:rsidR="009147C4" w:rsidRPr="003F3477" w:rsidRDefault="007F0902" w:rsidP="003F3477">
      <w:pPr>
        <w:spacing w:after="139" w:line="259" w:lineRule="auto"/>
        <w:ind w:left="0" w:right="119" w:firstLine="0"/>
        <w:jc w:val="left"/>
        <w:rPr>
          <w:color w:val="auto"/>
        </w:rPr>
      </w:pPr>
      <w:r w:rsidRPr="003F3477">
        <w:rPr>
          <w:i/>
          <w:color w:val="auto"/>
        </w:rPr>
        <w:t xml:space="preserve">_____________________________________________ </w:t>
      </w:r>
    </w:p>
    <w:p w14:paraId="0A49C23A" w14:textId="77777777" w:rsidR="009147C4" w:rsidRPr="003F3477" w:rsidRDefault="007F0902" w:rsidP="003F3477">
      <w:pPr>
        <w:spacing w:after="139" w:line="259" w:lineRule="auto"/>
        <w:ind w:left="0" w:right="119" w:firstLine="0"/>
        <w:jc w:val="left"/>
        <w:rPr>
          <w:color w:val="auto"/>
        </w:rPr>
      </w:pPr>
      <w:r w:rsidRPr="003F3477">
        <w:rPr>
          <w:i/>
          <w:color w:val="auto"/>
        </w:rPr>
        <w:t>Положение – в редакции согласно документу</w:t>
      </w:r>
      <w:hyperlink r:id="rId27" w:anchor="reestr/view/text?doc=2331">
        <w:r w:rsidRPr="003F3477">
          <w:rPr>
            <w:i/>
            <w:color w:val="auto"/>
          </w:rPr>
          <w:t xml:space="preserve"> Протокол о внесении изменений </w:t>
        </w:r>
      </w:hyperlink>
      <w:hyperlink r:id="rId28" w:anchor="reestr/view/text?doc=2331">
        <w:r w:rsidRPr="003F3477">
          <w:rPr>
            <w:i/>
            <w:color w:val="auto"/>
          </w:rPr>
          <w:t xml:space="preserve">в Соглашение о проведении согласованной политики в области </w:t>
        </w:r>
      </w:hyperlink>
      <w:hyperlink r:id="rId29" w:anchor="reestr/view/text?doc=2331">
        <w:r w:rsidRPr="003F3477">
          <w:rPr>
            <w:i/>
            <w:color w:val="auto"/>
          </w:rPr>
          <w:t>стандартизации, метрологии и сертификации от 13 марта 1992 года</w:t>
        </w:r>
      </w:hyperlink>
      <w:hyperlink r:id="rId30" w:anchor="reestr/view/text?doc=2331">
        <w:r w:rsidRPr="003F3477">
          <w:rPr>
            <w:i/>
            <w:color w:val="auto"/>
          </w:rPr>
          <w:t xml:space="preserve"> </w:t>
        </w:r>
      </w:hyperlink>
      <w:r w:rsidRPr="003F3477">
        <w:rPr>
          <w:i/>
          <w:color w:val="auto"/>
        </w:rPr>
        <w:t xml:space="preserve">Совет глав правительств Содружества Независимых Государств от 22.11.07, Ашхабад </w:t>
      </w:r>
      <w:hyperlink r:id="rId31" w:anchor="reestr/view/text?doc=2331">
        <w:r w:rsidRPr="003F3477">
          <w:rPr>
            <w:i/>
            <w:color w:val="auto"/>
          </w:rPr>
          <w:t>[02331]</w:t>
        </w:r>
      </w:hyperlink>
      <w:hyperlink r:id="rId32" w:anchor="reestr/view/text?doc=2331">
        <w:r w:rsidRPr="003F3477">
          <w:rPr>
            <w:color w:val="auto"/>
          </w:rPr>
          <w:t xml:space="preserve"> </w:t>
        </w:r>
      </w:hyperlink>
    </w:p>
    <w:p w14:paraId="4AACCED0" w14:textId="77777777" w:rsidR="009147C4" w:rsidRPr="003F3477" w:rsidRDefault="007F0902" w:rsidP="003F3477">
      <w:pPr>
        <w:spacing w:after="247" w:line="259" w:lineRule="auto"/>
        <w:ind w:left="0" w:right="4730" w:firstLine="0"/>
        <w:jc w:val="left"/>
        <w:rPr>
          <w:color w:val="auto"/>
        </w:rPr>
      </w:pPr>
      <w:r w:rsidRPr="003F3477">
        <w:rPr>
          <w:color w:val="auto"/>
          <w:sz w:val="26"/>
        </w:rPr>
        <w:t xml:space="preserve">  </w:t>
      </w:r>
    </w:p>
    <w:p w14:paraId="6286CDB0" w14:textId="77777777" w:rsidR="009147C4" w:rsidRPr="003F3477" w:rsidRDefault="007F0902" w:rsidP="003F3477">
      <w:pPr>
        <w:spacing w:after="0" w:line="259" w:lineRule="auto"/>
        <w:ind w:left="0" w:firstLine="0"/>
        <w:jc w:val="left"/>
        <w:rPr>
          <w:color w:val="auto"/>
        </w:rPr>
      </w:pPr>
      <w:r w:rsidRPr="003F3477">
        <w:rPr>
          <w:color w:val="auto"/>
        </w:rPr>
        <w:t xml:space="preserve"> </w:t>
      </w:r>
    </w:p>
    <w:tbl>
      <w:tblPr>
        <w:tblStyle w:val="TableGrid"/>
        <w:tblW w:w="9797" w:type="dxa"/>
        <w:tblInd w:w="-108" w:type="dxa"/>
        <w:tblCellMar>
          <w:top w:w="70" w:type="dxa"/>
          <w:left w:w="108" w:type="dxa"/>
          <w:right w:w="115" w:type="dxa"/>
        </w:tblCellMar>
        <w:tblLook w:val="04A0" w:firstRow="1" w:lastRow="0" w:firstColumn="1" w:lastColumn="0" w:noHBand="0" w:noVBand="1"/>
      </w:tblPr>
      <w:tblGrid>
        <w:gridCol w:w="9797"/>
      </w:tblGrid>
      <w:tr w:rsidR="009147C4" w14:paraId="61E06182" w14:textId="77777777">
        <w:trPr>
          <w:trHeight w:val="14071"/>
        </w:trPr>
        <w:tc>
          <w:tcPr>
            <w:tcW w:w="9797" w:type="dxa"/>
            <w:tcBorders>
              <w:top w:val="double" w:sz="4" w:space="0" w:color="000000"/>
              <w:left w:val="double" w:sz="4" w:space="0" w:color="000000"/>
              <w:bottom w:val="double" w:sz="4" w:space="0" w:color="000000"/>
              <w:right w:val="double" w:sz="4" w:space="0" w:color="000000"/>
            </w:tcBorders>
          </w:tcPr>
          <w:p w14:paraId="688DC7C1" w14:textId="77777777" w:rsidR="009147C4" w:rsidRDefault="007F0902">
            <w:pPr>
              <w:spacing w:after="141" w:line="259" w:lineRule="auto"/>
              <w:ind w:left="0" w:firstLine="0"/>
              <w:jc w:val="left"/>
            </w:pPr>
            <w:r>
              <w:t xml:space="preserve"> </w:t>
            </w:r>
          </w:p>
          <w:p w14:paraId="223529C1" w14:textId="77777777" w:rsidR="009147C4" w:rsidRDefault="007F0902">
            <w:pPr>
              <w:spacing w:after="81" w:line="259" w:lineRule="auto"/>
              <w:ind w:left="5" w:firstLine="0"/>
              <w:jc w:val="center"/>
            </w:pPr>
            <w:r>
              <w:t xml:space="preserve">Настоящим уведомляется, что </w:t>
            </w:r>
          </w:p>
          <w:p w14:paraId="6C8FA781" w14:textId="77777777" w:rsidR="009147C4" w:rsidRDefault="007F0902">
            <w:pPr>
              <w:spacing w:after="60" w:line="259" w:lineRule="auto"/>
              <w:ind w:left="67" w:firstLine="0"/>
              <w:jc w:val="center"/>
            </w:pPr>
            <w:r>
              <w:t xml:space="preserve"> </w:t>
            </w:r>
          </w:p>
          <w:p w14:paraId="5E19EA43" w14:textId="77777777" w:rsidR="009147C4" w:rsidRDefault="007F0902">
            <w:pPr>
              <w:spacing w:after="60" w:line="259" w:lineRule="auto"/>
              <w:ind w:left="67" w:firstLine="0"/>
              <w:jc w:val="center"/>
            </w:pPr>
            <w:r>
              <w:t xml:space="preserve"> </w:t>
            </w:r>
          </w:p>
          <w:p w14:paraId="233CE37C" w14:textId="77777777" w:rsidR="009147C4" w:rsidRDefault="007F0902">
            <w:pPr>
              <w:spacing w:after="141" w:line="259" w:lineRule="auto"/>
              <w:ind w:left="67" w:firstLine="0"/>
              <w:jc w:val="center"/>
            </w:pPr>
            <w:r>
              <w:t xml:space="preserve"> </w:t>
            </w:r>
          </w:p>
          <w:p w14:paraId="71EFC909" w14:textId="77777777" w:rsidR="009147C4" w:rsidRDefault="007F0902">
            <w:pPr>
              <w:spacing w:after="81" w:line="259" w:lineRule="auto"/>
              <w:ind w:left="4" w:firstLine="0"/>
              <w:jc w:val="center"/>
            </w:pPr>
            <w:r>
              <w:t xml:space="preserve">РЕСПУБЛИКА ГРУЗИЯ </w:t>
            </w:r>
          </w:p>
          <w:p w14:paraId="170058EE" w14:textId="77777777" w:rsidR="009147C4" w:rsidRDefault="007F0902">
            <w:pPr>
              <w:spacing w:after="60" w:line="259" w:lineRule="auto"/>
              <w:ind w:left="67" w:firstLine="0"/>
              <w:jc w:val="center"/>
            </w:pPr>
            <w:r>
              <w:t xml:space="preserve"> </w:t>
            </w:r>
          </w:p>
          <w:p w14:paraId="03606347" w14:textId="77777777" w:rsidR="009147C4" w:rsidRDefault="007F0902">
            <w:pPr>
              <w:spacing w:after="140" w:line="259" w:lineRule="auto"/>
              <w:ind w:left="67" w:firstLine="0"/>
              <w:jc w:val="center"/>
            </w:pPr>
            <w:r>
              <w:t xml:space="preserve"> </w:t>
            </w:r>
          </w:p>
          <w:p w14:paraId="23CD52D7" w14:textId="77777777" w:rsidR="009147C4" w:rsidRDefault="007F0902">
            <w:pPr>
              <w:spacing w:after="81" w:line="259" w:lineRule="auto"/>
              <w:ind w:left="9" w:firstLine="0"/>
              <w:jc w:val="center"/>
            </w:pPr>
            <w:r>
              <w:t xml:space="preserve">присоединяется к </w:t>
            </w:r>
          </w:p>
          <w:p w14:paraId="16EFD6DA" w14:textId="77777777" w:rsidR="009147C4" w:rsidRDefault="007F0902">
            <w:pPr>
              <w:spacing w:after="60" w:line="259" w:lineRule="auto"/>
              <w:ind w:left="67" w:firstLine="0"/>
              <w:jc w:val="center"/>
            </w:pPr>
            <w:r>
              <w:t xml:space="preserve"> </w:t>
            </w:r>
          </w:p>
          <w:p w14:paraId="0A122D62" w14:textId="77777777" w:rsidR="009147C4" w:rsidRDefault="007F0902">
            <w:pPr>
              <w:spacing w:after="60" w:line="259" w:lineRule="auto"/>
              <w:ind w:left="67" w:firstLine="0"/>
              <w:jc w:val="center"/>
            </w:pPr>
            <w:r>
              <w:t xml:space="preserve"> </w:t>
            </w:r>
          </w:p>
          <w:p w14:paraId="7663C750" w14:textId="77777777" w:rsidR="009147C4" w:rsidRDefault="007F0902">
            <w:pPr>
              <w:spacing w:after="140" w:line="259" w:lineRule="auto"/>
              <w:ind w:left="67" w:firstLine="0"/>
              <w:jc w:val="center"/>
            </w:pPr>
            <w:r>
              <w:t xml:space="preserve"> </w:t>
            </w:r>
          </w:p>
          <w:p w14:paraId="6CE24989" w14:textId="77777777" w:rsidR="009147C4" w:rsidRDefault="007F0902">
            <w:pPr>
              <w:spacing w:after="81" w:line="259" w:lineRule="auto"/>
              <w:ind w:left="7" w:firstLine="0"/>
              <w:jc w:val="center"/>
            </w:pPr>
            <w:r>
              <w:t xml:space="preserve">СОГЛАШЕНИЮ </w:t>
            </w:r>
          </w:p>
          <w:p w14:paraId="402C082D" w14:textId="77777777" w:rsidR="009147C4" w:rsidRDefault="007F0902">
            <w:pPr>
              <w:spacing w:after="60" w:line="259" w:lineRule="auto"/>
              <w:ind w:left="67" w:firstLine="0"/>
              <w:jc w:val="center"/>
            </w:pPr>
            <w:r>
              <w:t xml:space="preserve"> </w:t>
            </w:r>
          </w:p>
          <w:p w14:paraId="7442867A" w14:textId="77777777" w:rsidR="009147C4" w:rsidRDefault="007F0902">
            <w:pPr>
              <w:spacing w:after="60" w:line="259" w:lineRule="auto"/>
              <w:ind w:left="67" w:firstLine="0"/>
              <w:jc w:val="center"/>
            </w:pPr>
            <w:r>
              <w:t xml:space="preserve"> </w:t>
            </w:r>
          </w:p>
          <w:p w14:paraId="372DF83F" w14:textId="77777777" w:rsidR="009147C4" w:rsidRDefault="007F0902">
            <w:pPr>
              <w:spacing w:after="142" w:line="259" w:lineRule="auto"/>
              <w:ind w:left="67" w:firstLine="0"/>
              <w:jc w:val="center"/>
            </w:pPr>
            <w:r>
              <w:t xml:space="preserve"> </w:t>
            </w:r>
          </w:p>
          <w:p w14:paraId="79996186" w14:textId="77777777" w:rsidR="009147C4" w:rsidRDefault="007F0902">
            <w:pPr>
              <w:spacing w:after="163" w:line="259" w:lineRule="auto"/>
              <w:ind w:left="4" w:firstLine="0"/>
              <w:jc w:val="center"/>
            </w:pPr>
            <w:r>
              <w:t xml:space="preserve">о проведении согласованной политики в области  </w:t>
            </w:r>
          </w:p>
          <w:p w14:paraId="0C3F4D51" w14:textId="77777777" w:rsidR="009147C4" w:rsidRDefault="007F0902">
            <w:pPr>
              <w:spacing w:after="81" w:line="259" w:lineRule="auto"/>
              <w:ind w:left="10" w:firstLine="0"/>
              <w:jc w:val="center"/>
            </w:pPr>
            <w:r>
              <w:t xml:space="preserve">стандартизации, метрологии и сертификации, </w:t>
            </w:r>
          </w:p>
          <w:p w14:paraId="7385C4CF" w14:textId="77777777" w:rsidR="009147C4" w:rsidRDefault="007F0902">
            <w:pPr>
              <w:spacing w:after="60" w:line="259" w:lineRule="auto"/>
              <w:ind w:left="67" w:firstLine="0"/>
              <w:jc w:val="center"/>
            </w:pPr>
            <w:r>
              <w:t xml:space="preserve"> </w:t>
            </w:r>
          </w:p>
          <w:p w14:paraId="6DDC35BA" w14:textId="77777777" w:rsidR="009147C4" w:rsidRDefault="007F0902">
            <w:pPr>
              <w:spacing w:after="142" w:line="259" w:lineRule="auto"/>
              <w:ind w:left="67" w:firstLine="0"/>
              <w:jc w:val="center"/>
            </w:pPr>
            <w:r>
              <w:t xml:space="preserve"> </w:t>
            </w:r>
          </w:p>
          <w:p w14:paraId="34061C94" w14:textId="77777777" w:rsidR="009147C4" w:rsidRDefault="007F0902">
            <w:pPr>
              <w:spacing w:after="163" w:line="259" w:lineRule="auto"/>
              <w:ind w:left="5" w:firstLine="0"/>
              <w:jc w:val="center"/>
            </w:pPr>
            <w:r>
              <w:t xml:space="preserve">принятому на заседании Совета глав правительств  </w:t>
            </w:r>
          </w:p>
          <w:p w14:paraId="698324EB" w14:textId="77777777" w:rsidR="009147C4" w:rsidRDefault="007F0902">
            <w:pPr>
              <w:spacing w:after="0" w:line="400" w:lineRule="auto"/>
              <w:ind w:left="2725" w:right="2660" w:firstLine="0"/>
              <w:jc w:val="center"/>
            </w:pPr>
            <w:r>
              <w:t xml:space="preserve">Содружества Независимых Государств в г. Москве 13 марта 1992 года </w:t>
            </w:r>
          </w:p>
          <w:p w14:paraId="672C2C54" w14:textId="77777777" w:rsidR="009147C4" w:rsidRDefault="007F0902">
            <w:pPr>
              <w:spacing w:after="60" w:line="259" w:lineRule="auto"/>
              <w:ind w:left="67" w:firstLine="0"/>
              <w:jc w:val="center"/>
            </w:pPr>
            <w:r>
              <w:t xml:space="preserve"> </w:t>
            </w:r>
          </w:p>
          <w:p w14:paraId="24AD6E01" w14:textId="77777777" w:rsidR="009147C4" w:rsidRDefault="007F0902">
            <w:pPr>
              <w:spacing w:after="60" w:line="259" w:lineRule="auto"/>
              <w:ind w:left="67" w:firstLine="0"/>
              <w:jc w:val="center"/>
            </w:pPr>
            <w:r>
              <w:t xml:space="preserve"> </w:t>
            </w:r>
          </w:p>
          <w:p w14:paraId="2C61EDE3" w14:textId="77777777" w:rsidR="009147C4" w:rsidRDefault="007F0902">
            <w:pPr>
              <w:spacing w:after="139" w:line="259" w:lineRule="auto"/>
              <w:ind w:left="67" w:firstLine="0"/>
              <w:jc w:val="center"/>
            </w:pPr>
            <w:r>
              <w:t xml:space="preserve"> </w:t>
            </w:r>
          </w:p>
          <w:p w14:paraId="43EFE8EB" w14:textId="77777777" w:rsidR="009147C4" w:rsidRDefault="007F0902">
            <w:pPr>
              <w:spacing w:after="80" w:line="259" w:lineRule="auto"/>
              <w:ind w:left="2699" w:firstLine="0"/>
              <w:jc w:val="center"/>
            </w:pPr>
            <w:proofErr w:type="spellStart"/>
            <w:r>
              <w:t>О.Пацациа</w:t>
            </w:r>
            <w:proofErr w:type="spellEnd"/>
            <w:r>
              <w:t xml:space="preserve"> </w:t>
            </w:r>
          </w:p>
          <w:p w14:paraId="65C755D6" w14:textId="77777777" w:rsidR="009147C4" w:rsidRDefault="007F0902">
            <w:pPr>
              <w:spacing w:after="137" w:line="259" w:lineRule="auto"/>
              <w:ind w:left="1646" w:firstLine="0"/>
              <w:jc w:val="center"/>
            </w:pPr>
            <w:r>
              <w:t xml:space="preserve"> </w:t>
            </w:r>
          </w:p>
          <w:p w14:paraId="2B34E41C" w14:textId="77777777" w:rsidR="009147C4" w:rsidRDefault="007F0902">
            <w:pPr>
              <w:spacing w:after="161" w:line="259" w:lineRule="auto"/>
              <w:ind w:left="3422" w:firstLine="0"/>
              <w:jc w:val="center"/>
            </w:pPr>
            <w:r>
              <w:t xml:space="preserve">Премьер-министр </w:t>
            </w:r>
          </w:p>
          <w:p w14:paraId="271FD932" w14:textId="77777777" w:rsidR="009147C4" w:rsidRDefault="007F0902">
            <w:pPr>
              <w:spacing w:after="81" w:line="259" w:lineRule="auto"/>
              <w:ind w:left="3569" w:firstLine="0"/>
              <w:jc w:val="center"/>
            </w:pPr>
            <w:r>
              <w:t xml:space="preserve">Республики Грузия </w:t>
            </w:r>
          </w:p>
          <w:p w14:paraId="0BDC1089" w14:textId="77777777" w:rsidR="009147C4" w:rsidRDefault="007F0902">
            <w:pPr>
              <w:spacing w:after="60" w:line="259" w:lineRule="auto"/>
              <w:ind w:left="67" w:firstLine="0"/>
              <w:jc w:val="center"/>
            </w:pPr>
            <w:r>
              <w:t xml:space="preserve"> </w:t>
            </w:r>
          </w:p>
          <w:p w14:paraId="1473022F" w14:textId="77777777" w:rsidR="009147C4" w:rsidRDefault="007F0902">
            <w:pPr>
              <w:spacing w:after="60" w:line="259" w:lineRule="auto"/>
              <w:ind w:left="67" w:firstLine="0"/>
              <w:jc w:val="center"/>
            </w:pPr>
            <w:r>
              <w:t xml:space="preserve"> </w:t>
            </w:r>
          </w:p>
          <w:p w14:paraId="1B277136" w14:textId="77777777" w:rsidR="009147C4" w:rsidRDefault="007F0902">
            <w:pPr>
              <w:spacing w:after="60" w:line="259" w:lineRule="auto"/>
              <w:ind w:left="67" w:firstLine="0"/>
              <w:jc w:val="center"/>
            </w:pPr>
            <w:r>
              <w:t xml:space="preserve"> </w:t>
            </w:r>
          </w:p>
          <w:p w14:paraId="532ED791" w14:textId="77777777" w:rsidR="009147C4" w:rsidRDefault="007F0902">
            <w:pPr>
              <w:spacing w:after="60" w:line="259" w:lineRule="auto"/>
              <w:ind w:left="67" w:firstLine="0"/>
              <w:jc w:val="center"/>
            </w:pPr>
            <w:r>
              <w:t xml:space="preserve"> </w:t>
            </w:r>
          </w:p>
          <w:p w14:paraId="4710C34C" w14:textId="77777777" w:rsidR="009147C4" w:rsidRDefault="007F0902">
            <w:pPr>
              <w:spacing w:after="60" w:line="259" w:lineRule="auto"/>
              <w:ind w:left="67" w:firstLine="0"/>
              <w:jc w:val="center"/>
            </w:pPr>
            <w:r>
              <w:t xml:space="preserve"> </w:t>
            </w:r>
          </w:p>
          <w:p w14:paraId="69210A7B" w14:textId="77777777" w:rsidR="009147C4" w:rsidRDefault="007F0902">
            <w:pPr>
              <w:spacing w:after="142" w:line="259" w:lineRule="auto"/>
              <w:ind w:left="67" w:firstLine="0"/>
              <w:jc w:val="center"/>
            </w:pPr>
            <w:r>
              <w:t xml:space="preserve"> </w:t>
            </w:r>
          </w:p>
          <w:p w14:paraId="339C02A7" w14:textId="77777777" w:rsidR="009147C4" w:rsidRDefault="007F0902">
            <w:pPr>
              <w:spacing w:after="81" w:line="259" w:lineRule="auto"/>
              <w:ind w:left="3" w:firstLine="0"/>
              <w:jc w:val="center"/>
            </w:pPr>
            <w:r>
              <w:t xml:space="preserve">Совершено в г. Тбилиси 22 мая 1995 года </w:t>
            </w:r>
          </w:p>
          <w:p w14:paraId="031E7EB6" w14:textId="77777777" w:rsidR="009147C4" w:rsidRDefault="007F0902">
            <w:pPr>
              <w:spacing w:after="60" w:line="259" w:lineRule="auto"/>
              <w:ind w:left="0" w:firstLine="0"/>
              <w:jc w:val="left"/>
            </w:pPr>
            <w:r>
              <w:t xml:space="preserve"> </w:t>
            </w:r>
          </w:p>
          <w:p w14:paraId="43EFCEE1" w14:textId="77777777" w:rsidR="009147C4" w:rsidRDefault="007F0902">
            <w:pPr>
              <w:spacing w:after="0" w:line="259" w:lineRule="auto"/>
              <w:ind w:left="0" w:firstLine="0"/>
              <w:jc w:val="left"/>
            </w:pPr>
            <w:r>
              <w:t xml:space="preserve"> </w:t>
            </w:r>
          </w:p>
        </w:tc>
      </w:tr>
    </w:tbl>
    <w:p w14:paraId="7809ABEA" w14:textId="77777777" w:rsidR="009147C4" w:rsidRDefault="007F0902">
      <w:pPr>
        <w:spacing w:after="160" w:line="259" w:lineRule="auto"/>
        <w:ind w:left="0" w:right="4730" w:firstLine="0"/>
        <w:jc w:val="right"/>
      </w:pPr>
      <w:r>
        <w:rPr>
          <w:sz w:val="26"/>
        </w:rPr>
        <w:t xml:space="preserve">  </w:t>
      </w:r>
    </w:p>
    <w:p w14:paraId="26151B3B" w14:textId="77777777" w:rsidR="009147C4" w:rsidRDefault="007F0902">
      <w:pPr>
        <w:spacing w:after="62" w:line="259" w:lineRule="auto"/>
        <w:ind w:left="0" w:firstLine="0"/>
        <w:jc w:val="left"/>
      </w:pPr>
      <w:r>
        <w:t xml:space="preserve"> </w:t>
      </w:r>
    </w:p>
    <w:p w14:paraId="12C27D94" w14:textId="77777777" w:rsidR="009147C4" w:rsidRDefault="007F0902">
      <w:pPr>
        <w:spacing w:after="0" w:line="259" w:lineRule="auto"/>
        <w:ind w:left="0" w:firstLine="0"/>
        <w:jc w:val="left"/>
      </w:pPr>
      <w:r>
        <w:t xml:space="preserve"> </w:t>
      </w:r>
    </w:p>
    <w:tbl>
      <w:tblPr>
        <w:tblStyle w:val="TableGrid"/>
        <w:tblW w:w="9797" w:type="dxa"/>
        <w:tblInd w:w="-108" w:type="dxa"/>
        <w:tblCellMar>
          <w:top w:w="70" w:type="dxa"/>
          <w:left w:w="108" w:type="dxa"/>
          <w:right w:w="934" w:type="dxa"/>
        </w:tblCellMar>
        <w:tblLook w:val="04A0" w:firstRow="1" w:lastRow="0" w:firstColumn="1" w:lastColumn="0" w:noHBand="0" w:noVBand="1"/>
      </w:tblPr>
      <w:tblGrid>
        <w:gridCol w:w="9797"/>
      </w:tblGrid>
      <w:tr w:rsidR="009147C4" w14:paraId="57AF0A13" w14:textId="77777777">
        <w:trPr>
          <w:trHeight w:val="13711"/>
        </w:trPr>
        <w:tc>
          <w:tcPr>
            <w:tcW w:w="9797" w:type="dxa"/>
            <w:tcBorders>
              <w:top w:val="double" w:sz="4" w:space="0" w:color="000000"/>
              <w:left w:val="double" w:sz="4" w:space="0" w:color="000000"/>
              <w:bottom w:val="double" w:sz="4" w:space="0" w:color="000000"/>
              <w:right w:val="double" w:sz="4" w:space="0" w:color="000000"/>
            </w:tcBorders>
          </w:tcPr>
          <w:p w14:paraId="4A5853C2" w14:textId="77777777" w:rsidR="009147C4" w:rsidRDefault="007F0902">
            <w:pPr>
              <w:spacing w:after="141" w:line="259" w:lineRule="auto"/>
              <w:ind w:left="0" w:firstLine="0"/>
              <w:jc w:val="left"/>
            </w:pPr>
            <w:r>
              <w:t xml:space="preserve"> </w:t>
            </w:r>
          </w:p>
          <w:p w14:paraId="39920DC6" w14:textId="77777777" w:rsidR="009147C4" w:rsidRDefault="007F0902">
            <w:pPr>
              <w:spacing w:after="81" w:line="259" w:lineRule="auto"/>
              <w:ind w:left="823" w:firstLine="0"/>
              <w:jc w:val="center"/>
            </w:pPr>
            <w:r>
              <w:t xml:space="preserve">Настоящим подтверждается, что </w:t>
            </w:r>
          </w:p>
          <w:p w14:paraId="332725AB" w14:textId="77777777" w:rsidR="009147C4" w:rsidRDefault="007F0902">
            <w:pPr>
              <w:spacing w:after="60" w:line="259" w:lineRule="auto"/>
              <w:ind w:left="886" w:firstLine="0"/>
              <w:jc w:val="center"/>
            </w:pPr>
            <w:r>
              <w:t xml:space="preserve"> </w:t>
            </w:r>
          </w:p>
          <w:p w14:paraId="7FDCE88F" w14:textId="77777777" w:rsidR="009147C4" w:rsidRDefault="007F0902">
            <w:pPr>
              <w:spacing w:after="60" w:line="259" w:lineRule="auto"/>
              <w:ind w:left="886" w:firstLine="0"/>
              <w:jc w:val="center"/>
            </w:pPr>
            <w:r>
              <w:t xml:space="preserve"> </w:t>
            </w:r>
          </w:p>
          <w:p w14:paraId="58D2B52D" w14:textId="77777777" w:rsidR="009147C4" w:rsidRDefault="007F0902">
            <w:pPr>
              <w:spacing w:after="141" w:line="259" w:lineRule="auto"/>
              <w:ind w:left="886" w:firstLine="0"/>
              <w:jc w:val="center"/>
            </w:pPr>
            <w:r>
              <w:t xml:space="preserve"> </w:t>
            </w:r>
          </w:p>
          <w:p w14:paraId="267D69AC" w14:textId="77777777" w:rsidR="009147C4" w:rsidRDefault="007F0902">
            <w:pPr>
              <w:spacing w:after="81" w:line="259" w:lineRule="auto"/>
              <w:ind w:left="827" w:firstLine="0"/>
              <w:jc w:val="center"/>
            </w:pPr>
            <w:r>
              <w:t xml:space="preserve">Азербайджанская Республика </w:t>
            </w:r>
          </w:p>
          <w:p w14:paraId="344BBBA9" w14:textId="77777777" w:rsidR="009147C4" w:rsidRDefault="007F0902">
            <w:pPr>
              <w:spacing w:after="60" w:line="259" w:lineRule="auto"/>
              <w:ind w:left="886" w:firstLine="0"/>
              <w:jc w:val="center"/>
            </w:pPr>
            <w:r>
              <w:t xml:space="preserve"> </w:t>
            </w:r>
          </w:p>
          <w:p w14:paraId="586B0382" w14:textId="77777777" w:rsidR="009147C4" w:rsidRDefault="007F0902">
            <w:pPr>
              <w:spacing w:after="140" w:line="259" w:lineRule="auto"/>
              <w:ind w:left="886" w:firstLine="0"/>
              <w:jc w:val="center"/>
            </w:pPr>
            <w:r>
              <w:t xml:space="preserve"> </w:t>
            </w:r>
          </w:p>
          <w:p w14:paraId="1C726626" w14:textId="77777777" w:rsidR="009147C4" w:rsidRDefault="007F0902">
            <w:pPr>
              <w:spacing w:after="81" w:line="259" w:lineRule="auto"/>
              <w:ind w:left="827" w:firstLine="0"/>
              <w:jc w:val="center"/>
            </w:pPr>
            <w:r>
              <w:t xml:space="preserve">присоединяется к </w:t>
            </w:r>
          </w:p>
          <w:p w14:paraId="6BC58410" w14:textId="77777777" w:rsidR="009147C4" w:rsidRDefault="007F0902">
            <w:pPr>
              <w:spacing w:after="60" w:line="259" w:lineRule="auto"/>
              <w:ind w:left="886" w:firstLine="0"/>
              <w:jc w:val="center"/>
            </w:pPr>
            <w:r>
              <w:t xml:space="preserve"> </w:t>
            </w:r>
          </w:p>
          <w:p w14:paraId="136845DD" w14:textId="77777777" w:rsidR="009147C4" w:rsidRDefault="007F0902">
            <w:pPr>
              <w:spacing w:after="140" w:line="259" w:lineRule="auto"/>
              <w:ind w:left="886" w:firstLine="0"/>
              <w:jc w:val="center"/>
            </w:pPr>
            <w:r>
              <w:t xml:space="preserve"> </w:t>
            </w:r>
          </w:p>
          <w:p w14:paraId="224CE011" w14:textId="77777777" w:rsidR="009147C4" w:rsidRDefault="007F0902">
            <w:pPr>
              <w:spacing w:after="81" w:line="259" w:lineRule="auto"/>
              <w:ind w:left="825" w:firstLine="0"/>
              <w:jc w:val="center"/>
            </w:pPr>
            <w:r>
              <w:t xml:space="preserve">СОГЛАШЕНИЮ </w:t>
            </w:r>
          </w:p>
          <w:p w14:paraId="7A3CA92A" w14:textId="77777777" w:rsidR="009147C4" w:rsidRDefault="007F0902">
            <w:pPr>
              <w:spacing w:after="60" w:line="259" w:lineRule="auto"/>
              <w:ind w:left="886" w:firstLine="0"/>
              <w:jc w:val="center"/>
            </w:pPr>
            <w:r>
              <w:t xml:space="preserve"> </w:t>
            </w:r>
          </w:p>
          <w:p w14:paraId="0432AAEB" w14:textId="77777777" w:rsidR="009147C4" w:rsidRDefault="007F0902">
            <w:pPr>
              <w:spacing w:after="142" w:line="259" w:lineRule="auto"/>
              <w:ind w:left="886" w:firstLine="0"/>
              <w:jc w:val="center"/>
            </w:pPr>
            <w:r>
              <w:t xml:space="preserve"> </w:t>
            </w:r>
          </w:p>
          <w:p w14:paraId="26D3BA30" w14:textId="77777777" w:rsidR="009147C4" w:rsidRDefault="007F0902">
            <w:pPr>
              <w:spacing w:after="163" w:line="259" w:lineRule="auto"/>
              <w:ind w:left="822" w:firstLine="0"/>
              <w:jc w:val="center"/>
            </w:pPr>
            <w:r>
              <w:t xml:space="preserve">о проведении согласованной политики в области  </w:t>
            </w:r>
          </w:p>
          <w:p w14:paraId="239A7B7C" w14:textId="77777777" w:rsidR="009147C4" w:rsidRDefault="007F0902">
            <w:pPr>
              <w:spacing w:after="81" w:line="259" w:lineRule="auto"/>
              <w:ind w:left="828" w:firstLine="0"/>
              <w:jc w:val="center"/>
            </w:pPr>
            <w:r>
              <w:t xml:space="preserve">стандартизации, метрологии и сертификации, </w:t>
            </w:r>
          </w:p>
          <w:p w14:paraId="788018CA" w14:textId="77777777" w:rsidR="009147C4" w:rsidRDefault="007F0902">
            <w:pPr>
              <w:spacing w:after="60" w:line="259" w:lineRule="auto"/>
              <w:ind w:left="886" w:firstLine="0"/>
              <w:jc w:val="center"/>
            </w:pPr>
            <w:r>
              <w:t xml:space="preserve"> </w:t>
            </w:r>
          </w:p>
          <w:p w14:paraId="6543E7EE" w14:textId="77777777" w:rsidR="009147C4" w:rsidRDefault="007F0902">
            <w:pPr>
              <w:spacing w:after="142" w:line="259" w:lineRule="auto"/>
              <w:ind w:left="886" w:firstLine="0"/>
              <w:jc w:val="center"/>
            </w:pPr>
            <w:r>
              <w:t xml:space="preserve"> </w:t>
            </w:r>
          </w:p>
          <w:p w14:paraId="79257AB0" w14:textId="77777777" w:rsidR="009147C4" w:rsidRDefault="007F0902">
            <w:pPr>
              <w:spacing w:after="163" w:line="259" w:lineRule="auto"/>
              <w:ind w:left="824" w:firstLine="0"/>
              <w:jc w:val="center"/>
            </w:pPr>
            <w:r>
              <w:t xml:space="preserve">подписанному на заседании Совета глав правительств  </w:t>
            </w:r>
          </w:p>
          <w:p w14:paraId="2DE09AFD" w14:textId="77777777" w:rsidR="009147C4" w:rsidRDefault="007F0902">
            <w:pPr>
              <w:spacing w:after="0" w:line="400" w:lineRule="auto"/>
              <w:ind w:left="2725" w:right="1842" w:firstLine="0"/>
              <w:jc w:val="center"/>
            </w:pPr>
            <w:r>
              <w:t xml:space="preserve">Содружества Независимых Государств в г. Москве 13 марта 1992 года </w:t>
            </w:r>
          </w:p>
          <w:p w14:paraId="1CA6A8DD" w14:textId="77777777" w:rsidR="009147C4" w:rsidRDefault="007F0902">
            <w:pPr>
              <w:spacing w:after="60" w:line="259" w:lineRule="auto"/>
              <w:ind w:left="886" w:firstLine="0"/>
              <w:jc w:val="center"/>
            </w:pPr>
            <w:r>
              <w:t xml:space="preserve"> </w:t>
            </w:r>
          </w:p>
          <w:p w14:paraId="40A8EEAB" w14:textId="77777777" w:rsidR="009147C4" w:rsidRDefault="007F0902">
            <w:pPr>
              <w:spacing w:after="60" w:line="259" w:lineRule="auto"/>
              <w:ind w:left="886" w:firstLine="0"/>
              <w:jc w:val="center"/>
            </w:pPr>
            <w:r>
              <w:t xml:space="preserve"> </w:t>
            </w:r>
          </w:p>
          <w:p w14:paraId="2BD8DB6E" w14:textId="77777777" w:rsidR="009147C4" w:rsidRDefault="007F0902">
            <w:pPr>
              <w:spacing w:after="142" w:line="259" w:lineRule="auto"/>
              <w:ind w:left="886" w:firstLine="0"/>
              <w:jc w:val="center"/>
            </w:pPr>
            <w:r>
              <w:t xml:space="preserve"> </w:t>
            </w:r>
          </w:p>
          <w:p w14:paraId="3966E57A" w14:textId="77777777" w:rsidR="009147C4" w:rsidRDefault="007F0902">
            <w:pPr>
              <w:spacing w:after="0" w:line="400" w:lineRule="auto"/>
              <w:ind w:left="108" w:right="354" w:firstLine="0"/>
              <w:jc w:val="left"/>
            </w:pPr>
            <w:r>
              <w:t xml:space="preserve">с примечанием </w:t>
            </w:r>
            <w:r>
              <w:tab/>
              <w:t xml:space="preserve">«Принятые Советом решения для к разделу 4 Положения: </w:t>
            </w:r>
            <w:r>
              <w:tab/>
              <w:t xml:space="preserve">национальных органов носят </w:t>
            </w:r>
          </w:p>
          <w:p w14:paraId="3B7E3CFB" w14:textId="77777777" w:rsidR="009147C4" w:rsidRDefault="007F0902">
            <w:pPr>
              <w:spacing w:after="81" w:line="259" w:lineRule="auto"/>
              <w:ind w:left="4776" w:firstLine="0"/>
              <w:jc w:val="left"/>
            </w:pPr>
            <w:r>
              <w:t xml:space="preserve">рекомендательный характер». </w:t>
            </w:r>
          </w:p>
          <w:p w14:paraId="74F643D8" w14:textId="77777777" w:rsidR="009147C4" w:rsidRDefault="007F0902">
            <w:pPr>
              <w:spacing w:after="60" w:line="259" w:lineRule="auto"/>
              <w:ind w:left="0" w:firstLine="0"/>
              <w:jc w:val="left"/>
            </w:pPr>
            <w:r>
              <w:t xml:space="preserve"> </w:t>
            </w:r>
          </w:p>
          <w:p w14:paraId="2695AD6E" w14:textId="77777777" w:rsidR="009147C4" w:rsidRDefault="007F0902">
            <w:pPr>
              <w:spacing w:after="60" w:line="259" w:lineRule="auto"/>
              <w:ind w:left="886" w:firstLine="0"/>
              <w:jc w:val="center"/>
            </w:pPr>
            <w:r>
              <w:t xml:space="preserve"> </w:t>
            </w:r>
          </w:p>
          <w:p w14:paraId="572B2775" w14:textId="77777777" w:rsidR="009147C4" w:rsidRDefault="007F0902">
            <w:pPr>
              <w:spacing w:after="138" w:line="259" w:lineRule="auto"/>
              <w:ind w:left="886" w:firstLine="0"/>
              <w:jc w:val="center"/>
            </w:pPr>
            <w:r>
              <w:t xml:space="preserve"> </w:t>
            </w:r>
          </w:p>
          <w:p w14:paraId="2D958CD2" w14:textId="77777777" w:rsidR="009147C4" w:rsidRDefault="007F0902">
            <w:pPr>
              <w:spacing w:after="80" w:line="259" w:lineRule="auto"/>
              <w:ind w:left="3401" w:firstLine="0"/>
              <w:jc w:val="center"/>
            </w:pPr>
            <w:proofErr w:type="spellStart"/>
            <w:r>
              <w:t>Ф.Кулиев</w:t>
            </w:r>
            <w:proofErr w:type="spellEnd"/>
            <w:r>
              <w:t xml:space="preserve"> </w:t>
            </w:r>
          </w:p>
          <w:p w14:paraId="5D481B8B" w14:textId="77777777" w:rsidR="009147C4" w:rsidRDefault="007F0902">
            <w:pPr>
              <w:spacing w:after="137" w:line="259" w:lineRule="auto"/>
              <w:ind w:left="2465" w:firstLine="0"/>
              <w:jc w:val="center"/>
            </w:pPr>
            <w:r>
              <w:t xml:space="preserve"> </w:t>
            </w:r>
          </w:p>
          <w:p w14:paraId="325599BC" w14:textId="77777777" w:rsidR="009147C4" w:rsidRDefault="007F0902">
            <w:pPr>
              <w:spacing w:after="161" w:line="259" w:lineRule="auto"/>
              <w:ind w:left="4241" w:firstLine="0"/>
              <w:jc w:val="center"/>
            </w:pPr>
            <w:r>
              <w:t xml:space="preserve">Премьер-министр </w:t>
            </w:r>
          </w:p>
          <w:p w14:paraId="18F78CE7" w14:textId="77777777" w:rsidR="009147C4" w:rsidRDefault="007F0902">
            <w:pPr>
              <w:spacing w:after="81" w:line="259" w:lineRule="auto"/>
              <w:ind w:left="0" w:right="59" w:firstLine="0"/>
              <w:jc w:val="right"/>
            </w:pPr>
            <w:r>
              <w:t xml:space="preserve">Азербайджанской Республики </w:t>
            </w:r>
          </w:p>
          <w:p w14:paraId="6BE537F5" w14:textId="77777777" w:rsidR="009147C4" w:rsidRDefault="007F0902">
            <w:pPr>
              <w:spacing w:after="142" w:line="259" w:lineRule="auto"/>
              <w:ind w:left="886" w:firstLine="0"/>
              <w:jc w:val="center"/>
            </w:pPr>
            <w:r>
              <w:t xml:space="preserve"> </w:t>
            </w:r>
          </w:p>
          <w:p w14:paraId="53A09B21" w14:textId="77777777" w:rsidR="009147C4" w:rsidRDefault="007F0902">
            <w:pPr>
              <w:spacing w:after="81" w:line="259" w:lineRule="auto"/>
              <w:ind w:left="829" w:firstLine="0"/>
              <w:jc w:val="center"/>
            </w:pPr>
            <w:r>
              <w:t xml:space="preserve">Совершено в г. Баку 31 июля 1995 года </w:t>
            </w:r>
          </w:p>
          <w:p w14:paraId="536C14D5" w14:textId="77777777" w:rsidR="009147C4" w:rsidRDefault="007F0902">
            <w:pPr>
              <w:spacing w:after="60" w:line="259" w:lineRule="auto"/>
              <w:ind w:left="0" w:firstLine="0"/>
              <w:jc w:val="left"/>
            </w:pPr>
            <w:r>
              <w:t xml:space="preserve"> </w:t>
            </w:r>
          </w:p>
          <w:p w14:paraId="74681308" w14:textId="77777777" w:rsidR="009147C4" w:rsidRDefault="007F0902">
            <w:pPr>
              <w:spacing w:after="0" w:line="259" w:lineRule="auto"/>
              <w:ind w:left="0" w:firstLine="0"/>
              <w:jc w:val="left"/>
            </w:pPr>
            <w:r>
              <w:t xml:space="preserve"> </w:t>
            </w:r>
          </w:p>
        </w:tc>
      </w:tr>
    </w:tbl>
    <w:p w14:paraId="71225197" w14:textId="77777777" w:rsidR="009147C4" w:rsidRDefault="007F0902">
      <w:pPr>
        <w:spacing w:after="247" w:line="259" w:lineRule="auto"/>
        <w:ind w:left="0" w:right="4730" w:firstLine="0"/>
        <w:jc w:val="right"/>
      </w:pPr>
      <w:r>
        <w:rPr>
          <w:sz w:val="26"/>
        </w:rPr>
        <w:t xml:space="preserve">  </w:t>
      </w:r>
    </w:p>
    <w:p w14:paraId="4CA11420" w14:textId="77777777" w:rsidR="009147C4" w:rsidRDefault="007F0902">
      <w:pPr>
        <w:spacing w:after="60" w:line="259" w:lineRule="auto"/>
        <w:ind w:left="0" w:firstLine="0"/>
        <w:jc w:val="left"/>
      </w:pPr>
      <w:r>
        <w:t xml:space="preserve"> </w:t>
      </w:r>
    </w:p>
    <w:p w14:paraId="5A8DFCA5" w14:textId="77777777" w:rsidR="009147C4" w:rsidRDefault="007F0902">
      <w:pPr>
        <w:spacing w:after="0" w:line="259" w:lineRule="auto"/>
        <w:ind w:left="0" w:firstLine="0"/>
        <w:jc w:val="left"/>
      </w:pPr>
      <w:r>
        <w:t xml:space="preserve"> </w:t>
      </w:r>
    </w:p>
    <w:sectPr w:rsidR="009147C4">
      <w:headerReference w:type="even" r:id="rId33"/>
      <w:headerReference w:type="default" r:id="rId34"/>
      <w:footerReference w:type="even" r:id="rId35"/>
      <w:footerReference w:type="default" r:id="rId36"/>
      <w:headerReference w:type="first" r:id="rId37"/>
      <w:footerReference w:type="first" r:id="rId38"/>
      <w:pgSz w:w="11906" w:h="16838"/>
      <w:pgMar w:top="596" w:right="732" w:bottom="1260" w:left="1589"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50154B" w14:textId="77777777" w:rsidR="00F43793" w:rsidRDefault="00F43793" w:rsidP="00F43793">
      <w:pPr>
        <w:spacing w:after="0" w:line="240" w:lineRule="auto"/>
      </w:pPr>
      <w:r>
        <w:separator/>
      </w:r>
    </w:p>
  </w:endnote>
  <w:endnote w:type="continuationSeparator" w:id="0">
    <w:p w14:paraId="6888355F" w14:textId="77777777" w:rsidR="00F43793" w:rsidRDefault="00F43793" w:rsidP="00F437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827884" w14:textId="77777777" w:rsidR="00F43793" w:rsidRDefault="00F43793">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BA497E" w14:textId="77777777" w:rsidR="00F43793" w:rsidRDefault="00F43793">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BD4CBA" w14:textId="77777777" w:rsidR="00F43793" w:rsidRDefault="00F4379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053A5C" w14:textId="77777777" w:rsidR="00F43793" w:rsidRDefault="00F43793" w:rsidP="00F43793">
      <w:pPr>
        <w:spacing w:after="0" w:line="240" w:lineRule="auto"/>
      </w:pPr>
      <w:r>
        <w:separator/>
      </w:r>
    </w:p>
  </w:footnote>
  <w:footnote w:type="continuationSeparator" w:id="0">
    <w:p w14:paraId="13A22C8C" w14:textId="77777777" w:rsidR="00F43793" w:rsidRDefault="00F43793" w:rsidP="00F437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04C748" w14:textId="77777777" w:rsidR="00F43793" w:rsidRDefault="00F43793">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8F89C" w14:textId="13A1F553" w:rsidR="00F43793" w:rsidRPr="0081196D" w:rsidRDefault="00F43793" w:rsidP="00F43793">
    <w:pPr>
      <w:pStyle w:val="a5"/>
      <w:ind w:firstLine="5530"/>
      <w:rPr>
        <w:ins w:id="52" w:author="Власова Ирина Алексеевна" w:date="2025-12-01T10:39:00Z"/>
        <w:rFonts w:ascii="Arial" w:eastAsia="Calibri" w:hAnsi="Arial" w:cs="Arial"/>
        <w:sz w:val="22"/>
        <w:lang w:eastAsia="ar-SA"/>
      </w:rPr>
      <w:pPrChange w:id="53" w:author="Власова Ирина Алексеевна" w:date="2025-12-01T10:40:00Z">
        <w:pPr>
          <w:pStyle w:val="a5"/>
          <w:ind w:firstLine="6237"/>
        </w:pPr>
      </w:pPrChange>
    </w:pPr>
    <w:ins w:id="54" w:author="Власова Ирина Алексеевна" w:date="2025-12-01T10:39:00Z">
      <w:r>
        <w:rPr>
          <w:rFonts w:ascii="Arial" w:eastAsia="Calibri" w:hAnsi="Arial" w:cs="Arial"/>
          <w:sz w:val="22"/>
          <w:lang w:eastAsia="ar-SA"/>
        </w:rPr>
        <w:t xml:space="preserve">Приложение № </w:t>
      </w:r>
    </w:ins>
    <w:ins w:id="55" w:author="Власова Ирина Алексеевна" w:date="2025-12-01T10:40:00Z">
      <w:r>
        <w:rPr>
          <w:rFonts w:ascii="Arial" w:eastAsia="Calibri" w:hAnsi="Arial" w:cs="Arial"/>
          <w:sz w:val="22"/>
          <w:lang w:eastAsia="ar-SA"/>
        </w:rPr>
        <w:t>8</w:t>
      </w:r>
    </w:ins>
    <w:bookmarkStart w:id="56" w:name="_GoBack"/>
    <w:bookmarkEnd w:id="56"/>
  </w:p>
  <w:p w14:paraId="053357FA" w14:textId="3F810CD4" w:rsidR="00F43793" w:rsidRPr="00F43793" w:rsidRDefault="00F43793" w:rsidP="00F43793">
    <w:pPr>
      <w:pStyle w:val="a5"/>
      <w:ind w:firstLine="5530"/>
      <w:rPr>
        <w:rFonts w:ascii="Arial" w:eastAsia="Calibri" w:hAnsi="Arial" w:cs="Arial"/>
        <w:sz w:val="22"/>
        <w:lang w:eastAsia="ar-SA"/>
        <w:rPrChange w:id="57" w:author="Власова Ирина Алексеевна" w:date="2025-12-01T10:40:00Z">
          <w:rPr/>
        </w:rPrChange>
      </w:rPr>
      <w:pPrChange w:id="58" w:author="Власова Ирина Алексеевна" w:date="2025-12-01T10:40:00Z">
        <w:pPr>
          <w:pStyle w:val="a5"/>
        </w:pPr>
      </w:pPrChange>
    </w:pPr>
    <w:ins w:id="59" w:author="Власова Ирина Алексеевна" w:date="2025-12-01T10:39:00Z">
      <w:r w:rsidRPr="0081196D">
        <w:rPr>
          <w:rFonts w:ascii="Arial" w:eastAsia="Calibri" w:hAnsi="Arial" w:cs="Arial"/>
          <w:sz w:val="22"/>
          <w:lang w:eastAsia="ar-SA"/>
        </w:rPr>
        <w:t>к протоколу МГС</w:t>
      </w:r>
      <w:r>
        <w:rPr>
          <w:rFonts w:ascii="Arial" w:eastAsia="Calibri" w:hAnsi="Arial" w:cs="Arial"/>
          <w:sz w:val="22"/>
          <w:lang w:eastAsia="ar-SA"/>
        </w:rPr>
        <w:t xml:space="preserve"> № 68-2025</w:t>
      </w:r>
    </w:ins>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E87280" w14:textId="77777777" w:rsidR="00F43793" w:rsidRDefault="00F43793">
    <w:pPr>
      <w:pStyle w:val="a5"/>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Анастасия В. Бухарова">
    <w15:presenceInfo w15:providerId="AD" w15:userId="S-1-5-21-1767622311-1913867243-2612111972-18604"/>
  </w15:person>
  <w15:person w15:author="Ivanov Alexey">
    <w15:presenceInfo w15:providerId="None" w15:userId="Ivanov Alexey"/>
  </w15:person>
  <w15:person w15:author="Власова Ирина Алексеевна">
    <w15:presenceInfo w15:providerId="AD" w15:userId="S-1-5-21-2065087584-4031542608-1787427965-11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7C4"/>
    <w:rsid w:val="000A4267"/>
    <w:rsid w:val="000D3F94"/>
    <w:rsid w:val="003F3477"/>
    <w:rsid w:val="004C07E9"/>
    <w:rsid w:val="004E4738"/>
    <w:rsid w:val="005E16BD"/>
    <w:rsid w:val="006975B9"/>
    <w:rsid w:val="007F0902"/>
    <w:rsid w:val="009147C4"/>
    <w:rsid w:val="009E5A68"/>
    <w:rsid w:val="00A740FD"/>
    <w:rsid w:val="00A9026C"/>
    <w:rsid w:val="00AF6673"/>
    <w:rsid w:val="00B12B58"/>
    <w:rsid w:val="00B33C70"/>
    <w:rsid w:val="00B42106"/>
    <w:rsid w:val="00D758E2"/>
    <w:rsid w:val="00F437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09A50"/>
  <w15:docId w15:val="{48077933-E743-48D1-B900-45773BDC9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4" w:line="266" w:lineRule="auto"/>
      <w:ind w:left="1133" w:firstLine="556"/>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0"/>
      <w:ind w:left="10" w:right="5" w:hanging="10"/>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7F090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F0902"/>
    <w:rPr>
      <w:rFonts w:ascii="Segoe UI" w:eastAsia="Times New Roman" w:hAnsi="Segoe UI" w:cs="Segoe UI"/>
      <w:color w:val="000000"/>
      <w:sz w:val="18"/>
      <w:szCs w:val="18"/>
    </w:rPr>
  </w:style>
  <w:style w:type="paragraph" w:styleId="a5">
    <w:name w:val="header"/>
    <w:basedOn w:val="a"/>
    <w:link w:val="a6"/>
    <w:uiPriority w:val="99"/>
    <w:unhideWhenUsed/>
    <w:rsid w:val="00F4379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43793"/>
    <w:rPr>
      <w:rFonts w:ascii="Times New Roman" w:eastAsia="Times New Roman" w:hAnsi="Times New Roman" w:cs="Times New Roman"/>
      <w:color w:val="000000"/>
      <w:sz w:val="24"/>
    </w:rPr>
  </w:style>
  <w:style w:type="paragraph" w:styleId="a7">
    <w:name w:val="footer"/>
    <w:basedOn w:val="a"/>
    <w:link w:val="a8"/>
    <w:uiPriority w:val="99"/>
    <w:unhideWhenUsed/>
    <w:rsid w:val="00F4379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43793"/>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cis.minsk.by/reestr/ru/index.html" TargetMode="External"/><Relationship Id="rId18" Type="http://schemas.openxmlformats.org/officeDocument/2006/relationships/hyperlink" Target="http://cis.minsk.by/reestr/ru/index.html" TargetMode="External"/><Relationship Id="rId26" Type="http://schemas.openxmlformats.org/officeDocument/2006/relationships/hyperlink" Target="http://cis.minsk.by/reestr/ru/index.html" TargetMode="External"/><Relationship Id="rId39" Type="http://schemas.openxmlformats.org/officeDocument/2006/relationships/fontTable" Target="fontTable.xml"/><Relationship Id="rId21" Type="http://schemas.openxmlformats.org/officeDocument/2006/relationships/hyperlink" Target="http://cis.minsk.by/reestr/ru/index.html" TargetMode="External"/><Relationship Id="rId34" Type="http://schemas.openxmlformats.org/officeDocument/2006/relationships/header" Target="header2.xml"/><Relationship Id="rId7" Type="http://schemas.openxmlformats.org/officeDocument/2006/relationships/hyperlink" Target="http://cis.minsk.by/reestr/ru/index.html" TargetMode="External"/><Relationship Id="rId2" Type="http://schemas.openxmlformats.org/officeDocument/2006/relationships/settings" Target="settings.xml"/><Relationship Id="rId16" Type="http://schemas.openxmlformats.org/officeDocument/2006/relationships/hyperlink" Target="http://cis.minsk.by/reestr/ru/index.html" TargetMode="External"/><Relationship Id="rId20" Type="http://schemas.openxmlformats.org/officeDocument/2006/relationships/hyperlink" Target="http://cis.minsk.by/reestr/ru/index.html" TargetMode="External"/><Relationship Id="rId29" Type="http://schemas.openxmlformats.org/officeDocument/2006/relationships/hyperlink" Target="http://cis.minsk.by/reestr/ru/index.html"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cis.minsk.by/reestr/ru/index.html" TargetMode="External"/><Relationship Id="rId11" Type="http://schemas.openxmlformats.org/officeDocument/2006/relationships/hyperlink" Target="http://cis.minsk.by/reestr/ru/index.html" TargetMode="External"/><Relationship Id="rId24" Type="http://schemas.openxmlformats.org/officeDocument/2006/relationships/hyperlink" Target="http://cis.minsk.by/reestr/ru/index.html" TargetMode="External"/><Relationship Id="rId32" Type="http://schemas.openxmlformats.org/officeDocument/2006/relationships/hyperlink" Target="http://cis.minsk.by/reestr/ru/index.html" TargetMode="External"/><Relationship Id="rId37" Type="http://schemas.openxmlformats.org/officeDocument/2006/relationships/header" Target="header3.xml"/><Relationship Id="rId40" Type="http://schemas.microsoft.com/office/2011/relationships/people" Target="people.xml"/><Relationship Id="rId5" Type="http://schemas.openxmlformats.org/officeDocument/2006/relationships/endnotes" Target="endnotes.xml"/><Relationship Id="rId15" Type="http://schemas.openxmlformats.org/officeDocument/2006/relationships/hyperlink" Target="http://cis.minsk.by/reestr/ru/index.html" TargetMode="External"/><Relationship Id="rId23" Type="http://schemas.openxmlformats.org/officeDocument/2006/relationships/hyperlink" Target="http://cis.minsk.by/reestr/ru/index.html" TargetMode="External"/><Relationship Id="rId28" Type="http://schemas.openxmlformats.org/officeDocument/2006/relationships/hyperlink" Target="http://cis.minsk.by/reestr/ru/index.html" TargetMode="External"/><Relationship Id="rId36" Type="http://schemas.openxmlformats.org/officeDocument/2006/relationships/footer" Target="footer2.xml"/><Relationship Id="rId10" Type="http://schemas.openxmlformats.org/officeDocument/2006/relationships/hyperlink" Target="http://cis.minsk.by/reestr/ru/index.html" TargetMode="External"/><Relationship Id="rId19" Type="http://schemas.openxmlformats.org/officeDocument/2006/relationships/hyperlink" Target="http://cis.minsk.by/reestr/ru/index.html" TargetMode="External"/><Relationship Id="rId31" Type="http://schemas.openxmlformats.org/officeDocument/2006/relationships/hyperlink" Target="http://cis.minsk.by/reestr/ru/index.html" TargetMode="External"/><Relationship Id="rId4" Type="http://schemas.openxmlformats.org/officeDocument/2006/relationships/footnotes" Target="footnotes.xml"/><Relationship Id="rId9" Type="http://schemas.openxmlformats.org/officeDocument/2006/relationships/hyperlink" Target="http://cis.minsk.by/reestr/ru/index.html" TargetMode="External"/><Relationship Id="rId14" Type="http://schemas.openxmlformats.org/officeDocument/2006/relationships/hyperlink" Target="http://cis.minsk.by/reestr/ru/index.html" TargetMode="External"/><Relationship Id="rId22" Type="http://schemas.openxmlformats.org/officeDocument/2006/relationships/hyperlink" Target="http://cis.minsk.by/reestr/ru/index.html" TargetMode="External"/><Relationship Id="rId27" Type="http://schemas.openxmlformats.org/officeDocument/2006/relationships/hyperlink" Target="http://cis.minsk.by/reestr/ru/index.html" TargetMode="External"/><Relationship Id="rId30" Type="http://schemas.openxmlformats.org/officeDocument/2006/relationships/hyperlink" Target="http://cis.minsk.by/reestr/ru/index.html" TargetMode="External"/><Relationship Id="rId35" Type="http://schemas.openxmlformats.org/officeDocument/2006/relationships/footer" Target="footer1.xml"/><Relationship Id="rId8" Type="http://schemas.openxmlformats.org/officeDocument/2006/relationships/hyperlink" Target="http://cis.minsk.by/reestr/ru/index.html" TargetMode="External"/><Relationship Id="rId3" Type="http://schemas.openxmlformats.org/officeDocument/2006/relationships/webSettings" Target="webSettings.xml"/><Relationship Id="rId12" Type="http://schemas.openxmlformats.org/officeDocument/2006/relationships/hyperlink" Target="http://cis.minsk.by/reestr/ru/index.html" TargetMode="External"/><Relationship Id="rId17" Type="http://schemas.openxmlformats.org/officeDocument/2006/relationships/hyperlink" Target="http://cis.minsk.by/reestr/ru/index.html" TargetMode="External"/><Relationship Id="rId25" Type="http://schemas.openxmlformats.org/officeDocument/2006/relationships/hyperlink" Target="http://cis.minsk.by/reestr/ru/index.html" TargetMode="External"/><Relationship Id="rId33" Type="http://schemas.openxmlformats.org/officeDocument/2006/relationships/header" Target="header1.xml"/><Relationship Id="rId38"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16</Pages>
  <Words>3680</Words>
  <Characters>20982</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СОГЛАШЕНИЕ</vt:lpstr>
    </vt:vector>
  </TitlesOfParts>
  <Company/>
  <LinksUpToDate>false</LinksUpToDate>
  <CharactersWithSpaces>24613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dc:title>
  <dc:subject/>
  <dc:creator>Редактор</dc:creator>
  <cp:keywords/>
  <cp:lastModifiedBy>Власова Ирина Алексеевна</cp:lastModifiedBy>
  <cp:revision>3</cp:revision>
  <dcterms:created xsi:type="dcterms:W3CDTF">2025-11-28T13:10:00Z</dcterms:created>
  <dcterms:modified xsi:type="dcterms:W3CDTF">2025-12-01T07:40:00Z</dcterms:modified>
</cp:coreProperties>
</file>